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A1867" w14:textId="77777777" w:rsidR="00844E14" w:rsidRPr="00134658" w:rsidRDefault="00844E14" w:rsidP="00844E14">
      <w:pPr>
        <w:pStyle w:val="Tytu"/>
        <w:ind w:left="1418" w:firstLine="709"/>
        <w:jc w:val="both"/>
        <w:outlineLvl w:val="0"/>
        <w:rPr>
          <w:rFonts w:ascii="Arial" w:hAnsi="Arial" w:cs="Arial"/>
          <w:sz w:val="20"/>
        </w:rPr>
      </w:pPr>
    </w:p>
    <w:p w14:paraId="2456F472" w14:textId="77777777" w:rsidR="00844E14" w:rsidRPr="00134658" w:rsidRDefault="00844E14" w:rsidP="00844E14">
      <w:pPr>
        <w:pStyle w:val="Tytu"/>
        <w:ind w:left="1418" w:firstLine="709"/>
        <w:outlineLvl w:val="0"/>
        <w:rPr>
          <w:rFonts w:ascii="Arial" w:hAnsi="Arial" w:cs="Arial"/>
          <w:sz w:val="20"/>
        </w:rPr>
      </w:pPr>
    </w:p>
    <w:p w14:paraId="36EC88C4" w14:textId="243A9E4C" w:rsidR="00844E14" w:rsidRPr="00134658" w:rsidRDefault="00844E14" w:rsidP="00844E14">
      <w:pPr>
        <w:pStyle w:val="Tytu"/>
        <w:outlineLvl w:val="0"/>
        <w:rPr>
          <w:rFonts w:ascii="Arial" w:hAnsi="Arial" w:cs="Arial"/>
          <w:sz w:val="20"/>
        </w:rPr>
      </w:pPr>
      <w:r w:rsidRPr="00134658">
        <w:rPr>
          <w:rFonts w:ascii="Arial" w:hAnsi="Arial" w:cs="Arial"/>
          <w:sz w:val="20"/>
        </w:rPr>
        <w:t xml:space="preserve">UMOWA NR </w:t>
      </w:r>
      <w:r w:rsidR="00312C84">
        <w:rPr>
          <w:rFonts w:ascii="Arial" w:hAnsi="Arial" w:cs="Arial"/>
          <w:sz w:val="20"/>
        </w:rPr>
        <w:t>…/…/2Z/2024</w:t>
      </w:r>
    </w:p>
    <w:p w14:paraId="2B478864" w14:textId="77777777" w:rsidR="00844E14" w:rsidRPr="00134658" w:rsidRDefault="00844E14" w:rsidP="00844E14">
      <w:pPr>
        <w:pStyle w:val="Tytu"/>
        <w:outlineLvl w:val="0"/>
        <w:rPr>
          <w:rStyle w:val="Pogrubienie"/>
          <w:rFonts w:ascii="Arial" w:eastAsia="Batang" w:hAnsi="Arial" w:cs="Arial"/>
          <w:b/>
          <w:color w:val="000000"/>
          <w:sz w:val="20"/>
        </w:rPr>
      </w:pPr>
      <w:r w:rsidRPr="00134658">
        <w:rPr>
          <w:rFonts w:ascii="Arial" w:hAnsi="Arial" w:cs="Arial"/>
          <w:sz w:val="20"/>
        </w:rPr>
        <w:t xml:space="preserve">Nr ref </w:t>
      </w:r>
      <w:r>
        <w:rPr>
          <w:rFonts w:ascii="Arial" w:hAnsi="Arial" w:cs="Arial"/>
          <w:bCs/>
          <w:sz w:val="20"/>
        </w:rPr>
        <w:t>OP/2…………</w:t>
      </w:r>
    </w:p>
    <w:p w14:paraId="72483F37" w14:textId="77777777" w:rsidR="00844E14" w:rsidRPr="00134658" w:rsidRDefault="00844E14" w:rsidP="00844E14">
      <w:pPr>
        <w:pStyle w:val="Tytu"/>
        <w:outlineLvl w:val="0"/>
        <w:rPr>
          <w:rFonts w:ascii="Arial" w:hAnsi="Arial" w:cs="Arial"/>
          <w:sz w:val="20"/>
        </w:rPr>
      </w:pPr>
      <w:r w:rsidRPr="00134658">
        <w:rPr>
          <w:rStyle w:val="Pogrubienie"/>
          <w:rFonts w:ascii="Arial" w:eastAsia="Batang" w:hAnsi="Arial" w:cs="Arial"/>
          <w:b/>
          <w:color w:val="000000"/>
          <w:sz w:val="20"/>
        </w:rPr>
        <w:t xml:space="preserve">SAP </w:t>
      </w:r>
      <w:r>
        <w:rPr>
          <w:rFonts w:ascii="Arial" w:eastAsia="Batang" w:hAnsi="Arial" w:cs="Arial"/>
          <w:bCs/>
          <w:color w:val="000000"/>
          <w:sz w:val="20"/>
        </w:rPr>
        <w:t>OP/…………..</w:t>
      </w:r>
    </w:p>
    <w:p w14:paraId="58AE077B" w14:textId="77777777" w:rsidR="00844E14" w:rsidRPr="00134658" w:rsidRDefault="00844E14" w:rsidP="00844E14">
      <w:pPr>
        <w:pStyle w:val="Zwykytekst"/>
        <w:jc w:val="both"/>
        <w:rPr>
          <w:rFonts w:ascii="Arial" w:hAnsi="Arial" w:cs="Arial"/>
        </w:rPr>
      </w:pPr>
    </w:p>
    <w:p w14:paraId="2761E61B" w14:textId="1C74A296" w:rsidR="00844E14" w:rsidRPr="00134658" w:rsidRDefault="00844E14" w:rsidP="00844E14">
      <w:pPr>
        <w:pStyle w:val="Zwykytekst"/>
        <w:jc w:val="both"/>
        <w:rPr>
          <w:rFonts w:ascii="Arial" w:hAnsi="Arial" w:cs="Arial"/>
        </w:rPr>
      </w:pPr>
      <w:r w:rsidRPr="00134658">
        <w:rPr>
          <w:rFonts w:ascii="Arial" w:hAnsi="Arial" w:cs="Arial"/>
        </w:rPr>
        <w:t>zawarta w Płocku dnia ……………………………….</w:t>
      </w:r>
      <w:r w:rsidR="00312C84">
        <w:rPr>
          <w:rFonts w:ascii="Arial" w:hAnsi="Arial" w:cs="Arial"/>
        </w:rPr>
        <w:t>2024</w:t>
      </w:r>
      <w:r>
        <w:rPr>
          <w:rFonts w:ascii="Arial" w:hAnsi="Arial" w:cs="Arial"/>
        </w:rPr>
        <w:t xml:space="preserve"> roku</w:t>
      </w:r>
    </w:p>
    <w:p w14:paraId="71C56D47" w14:textId="77777777" w:rsidR="00844E14" w:rsidRPr="00134658" w:rsidRDefault="00844E14" w:rsidP="00844E14">
      <w:pPr>
        <w:pStyle w:val="Zwykytekst"/>
        <w:jc w:val="both"/>
        <w:rPr>
          <w:rFonts w:ascii="Arial" w:hAnsi="Arial" w:cs="Arial"/>
        </w:rPr>
      </w:pPr>
      <w:r w:rsidRPr="00134658">
        <w:rPr>
          <w:rFonts w:ascii="Arial" w:hAnsi="Arial" w:cs="Arial"/>
        </w:rPr>
        <w:t>pomiędzy:</w:t>
      </w:r>
    </w:p>
    <w:p w14:paraId="3DFE23F8" w14:textId="77777777" w:rsidR="00844E14" w:rsidRPr="00134658" w:rsidRDefault="00844E14" w:rsidP="00844E14">
      <w:pPr>
        <w:pStyle w:val="Zwykytekst"/>
        <w:jc w:val="both"/>
        <w:rPr>
          <w:rFonts w:ascii="Arial" w:hAnsi="Arial" w:cs="Arial"/>
          <w:b/>
        </w:rPr>
      </w:pPr>
    </w:p>
    <w:p w14:paraId="59B6BF94" w14:textId="33B49CB9" w:rsidR="00844E14" w:rsidRPr="00134658" w:rsidRDefault="00844E14" w:rsidP="00844E14">
      <w:pPr>
        <w:pStyle w:val="Zwykytekst"/>
        <w:jc w:val="both"/>
        <w:rPr>
          <w:rFonts w:ascii="Arial" w:hAnsi="Arial" w:cs="Arial"/>
        </w:rPr>
      </w:pPr>
      <w:r w:rsidRPr="00134658">
        <w:rPr>
          <w:rFonts w:ascii="Arial" w:hAnsi="Arial" w:cs="Arial"/>
          <w:b/>
          <w:spacing w:val="-6"/>
        </w:rPr>
        <w:t xml:space="preserve">ORLEN Projekt Spółka Akcyjna  </w:t>
      </w:r>
      <w:r w:rsidRPr="00134658">
        <w:rPr>
          <w:rFonts w:ascii="Arial" w:hAnsi="Arial" w:cs="Arial"/>
          <w:spacing w:val="-6"/>
        </w:rPr>
        <w:t xml:space="preserve">z siedzibą w Płocku ul. </w:t>
      </w:r>
      <w:proofErr w:type="spellStart"/>
      <w:r w:rsidRPr="00134658">
        <w:rPr>
          <w:rFonts w:ascii="Arial" w:hAnsi="Arial" w:cs="Arial"/>
          <w:spacing w:val="-6"/>
        </w:rPr>
        <w:t>Zglenickiego</w:t>
      </w:r>
      <w:proofErr w:type="spellEnd"/>
      <w:r w:rsidRPr="00134658">
        <w:rPr>
          <w:rFonts w:ascii="Arial" w:hAnsi="Arial" w:cs="Arial"/>
          <w:spacing w:val="-6"/>
        </w:rPr>
        <w:t xml:space="preserve"> 42, </w:t>
      </w:r>
      <w:r w:rsidR="002B5648" w:rsidRPr="00E96B5C">
        <w:rPr>
          <w:rFonts w:ascii="Arial" w:hAnsi="Arial" w:cs="Arial"/>
        </w:rPr>
        <w:t>09-411 Płock</w:t>
      </w:r>
      <w:r w:rsidR="002B5648">
        <w:rPr>
          <w:rFonts w:ascii="Arial" w:hAnsi="Arial" w:cs="Arial"/>
          <w:spacing w:val="-6"/>
        </w:rPr>
        <w:t xml:space="preserve">, </w:t>
      </w:r>
      <w:r w:rsidRPr="00134658">
        <w:rPr>
          <w:rFonts w:ascii="Arial" w:hAnsi="Arial" w:cs="Arial"/>
          <w:spacing w:val="-6"/>
        </w:rPr>
        <w:t xml:space="preserve">wpisaną do rejestru przedsiębiorców Krajowego Rejestru Sądowego prowadzonego przez Sąd Rejonowy </w:t>
      </w:r>
      <w:r w:rsidRPr="003474E9">
        <w:rPr>
          <w:rFonts w:ascii="Arial" w:hAnsi="Arial" w:cs="Arial"/>
          <w:spacing w:val="-6"/>
        </w:rPr>
        <w:t>dla Łodzi- Śródmieścia w Łodzi, XX Wydział Gospodar</w:t>
      </w:r>
      <w:r>
        <w:rPr>
          <w:rFonts w:ascii="Arial" w:hAnsi="Arial" w:cs="Arial"/>
          <w:spacing w:val="-6"/>
        </w:rPr>
        <w:t xml:space="preserve">czy Krajowego Rejestru Sądowego </w:t>
      </w:r>
      <w:r w:rsidRPr="00134658">
        <w:rPr>
          <w:rFonts w:ascii="Arial" w:hAnsi="Arial" w:cs="Arial"/>
          <w:spacing w:val="-6"/>
        </w:rPr>
        <w:t xml:space="preserve">pod </w:t>
      </w:r>
      <w:r w:rsidR="008D4819">
        <w:rPr>
          <w:rFonts w:ascii="Arial" w:hAnsi="Arial" w:cs="Arial"/>
          <w:spacing w:val="-6"/>
        </w:rPr>
        <w:t>n</w:t>
      </w:r>
      <w:r w:rsidRPr="00134658">
        <w:rPr>
          <w:rFonts w:ascii="Arial" w:hAnsi="Arial" w:cs="Arial"/>
          <w:spacing w:val="-6"/>
        </w:rPr>
        <w:t>r KRS: 0000064194, numer NIP774-23-72-663, kapitał zakładowy / wpłacony 1.500.000 PLN,</w:t>
      </w:r>
      <w:r w:rsidRPr="00134658">
        <w:rPr>
          <w:rFonts w:ascii="Arial" w:hAnsi="Arial" w:cs="Arial"/>
        </w:rPr>
        <w:t xml:space="preserve"> </w:t>
      </w:r>
      <w:r w:rsidR="008D4819">
        <w:rPr>
          <w:rFonts w:ascii="Arial" w:hAnsi="Arial" w:cs="Arial"/>
          <w:spacing w:val="-6"/>
        </w:rPr>
        <w:t>n</w:t>
      </w:r>
      <w:r w:rsidRPr="00134658">
        <w:rPr>
          <w:rFonts w:ascii="Arial" w:hAnsi="Arial" w:cs="Arial"/>
          <w:spacing w:val="-6"/>
        </w:rPr>
        <w:t xml:space="preserve">umer rejestrowy BDO: 000025750, </w:t>
      </w:r>
      <w:r w:rsidR="008D4819">
        <w:rPr>
          <w:rFonts w:ascii="Arial" w:hAnsi="Arial" w:cs="Arial"/>
          <w:spacing w:val="-6"/>
        </w:rPr>
        <w:t>z</w:t>
      </w:r>
      <w:r w:rsidRPr="00134658">
        <w:rPr>
          <w:rFonts w:ascii="Arial" w:hAnsi="Arial" w:cs="Arial"/>
          <w:spacing w:val="-6"/>
        </w:rPr>
        <w:t>wan</w:t>
      </w:r>
      <w:r w:rsidR="008D4819">
        <w:rPr>
          <w:rFonts w:ascii="Arial" w:hAnsi="Arial" w:cs="Arial"/>
          <w:spacing w:val="-6"/>
        </w:rPr>
        <w:t>ą</w:t>
      </w:r>
      <w:r w:rsidRPr="00134658">
        <w:rPr>
          <w:rFonts w:ascii="Arial" w:hAnsi="Arial" w:cs="Arial"/>
          <w:spacing w:val="-6"/>
        </w:rPr>
        <w:t xml:space="preserve"> dalej </w:t>
      </w:r>
      <w:r w:rsidRPr="00134658">
        <w:rPr>
          <w:rFonts w:ascii="Arial" w:hAnsi="Arial" w:cs="Arial"/>
          <w:b/>
          <w:spacing w:val="-6"/>
        </w:rPr>
        <w:t>"ZAMAWIAJĄCYM",</w:t>
      </w:r>
      <w:r w:rsidRPr="00134658">
        <w:rPr>
          <w:rFonts w:ascii="Arial" w:hAnsi="Arial" w:cs="Arial"/>
          <w:spacing w:val="-6"/>
        </w:rPr>
        <w:t xml:space="preserve"> reprezentowan</w:t>
      </w:r>
      <w:r w:rsidR="008D4819">
        <w:rPr>
          <w:rFonts w:ascii="Arial" w:hAnsi="Arial" w:cs="Arial"/>
          <w:spacing w:val="-6"/>
        </w:rPr>
        <w:t>ą</w:t>
      </w:r>
      <w:r w:rsidRPr="00134658">
        <w:rPr>
          <w:rFonts w:ascii="Arial" w:hAnsi="Arial" w:cs="Arial"/>
          <w:spacing w:val="-6"/>
        </w:rPr>
        <w:t xml:space="preserve"> przez:</w:t>
      </w:r>
    </w:p>
    <w:p w14:paraId="52E06C7A" w14:textId="77777777" w:rsidR="00844E14" w:rsidRPr="00134658" w:rsidRDefault="00844E14" w:rsidP="00844E14">
      <w:pPr>
        <w:pStyle w:val="Zwykytekst"/>
        <w:jc w:val="both"/>
        <w:rPr>
          <w:rFonts w:ascii="Arial" w:hAnsi="Arial" w:cs="Arial"/>
        </w:rPr>
      </w:pPr>
      <w:r w:rsidRPr="00134658">
        <w:rPr>
          <w:rFonts w:ascii="Arial" w:hAnsi="Arial" w:cs="Arial"/>
        </w:rPr>
        <w:br/>
        <w:t>1. …………………………………………………………………………….</w:t>
      </w:r>
    </w:p>
    <w:p w14:paraId="06AE6AC0" w14:textId="77777777" w:rsidR="00844E14" w:rsidRPr="00134658" w:rsidRDefault="00844E14" w:rsidP="00844E14">
      <w:pPr>
        <w:pStyle w:val="Zwykytekst"/>
        <w:jc w:val="both"/>
        <w:rPr>
          <w:rFonts w:ascii="Arial" w:hAnsi="Arial" w:cs="Arial"/>
        </w:rPr>
      </w:pPr>
    </w:p>
    <w:p w14:paraId="6C4206D6" w14:textId="77777777" w:rsidR="00844E14" w:rsidRPr="00134658" w:rsidRDefault="00844E14" w:rsidP="00844E14">
      <w:pPr>
        <w:pStyle w:val="Zwykytekst"/>
        <w:jc w:val="both"/>
        <w:rPr>
          <w:rFonts w:ascii="Arial" w:hAnsi="Arial" w:cs="Arial"/>
        </w:rPr>
      </w:pPr>
      <w:r w:rsidRPr="00134658">
        <w:rPr>
          <w:rFonts w:ascii="Arial" w:hAnsi="Arial" w:cs="Arial"/>
        </w:rPr>
        <w:t>2. …………………………………………………………………………….</w:t>
      </w:r>
    </w:p>
    <w:p w14:paraId="3C0D3DB2" w14:textId="77777777" w:rsidR="00844E14" w:rsidRPr="00134658" w:rsidRDefault="00844E14" w:rsidP="00844E14">
      <w:pPr>
        <w:pStyle w:val="Zwykytekst"/>
        <w:jc w:val="both"/>
        <w:rPr>
          <w:rFonts w:ascii="Arial" w:hAnsi="Arial" w:cs="Arial"/>
        </w:rPr>
      </w:pPr>
    </w:p>
    <w:p w14:paraId="6304BC8A" w14:textId="77777777" w:rsidR="00844E14" w:rsidRPr="00134658" w:rsidRDefault="00844E14" w:rsidP="00844E14">
      <w:pPr>
        <w:widowControl w:val="0"/>
        <w:jc w:val="both"/>
        <w:rPr>
          <w:rFonts w:ascii="Arial" w:hAnsi="Arial" w:cs="Arial"/>
        </w:rPr>
      </w:pPr>
      <w:r w:rsidRPr="00134658">
        <w:rPr>
          <w:rFonts w:ascii="Arial" w:hAnsi="Arial" w:cs="Arial"/>
        </w:rPr>
        <w:t xml:space="preserve">a </w:t>
      </w:r>
    </w:p>
    <w:p w14:paraId="47C1E308" w14:textId="77777777" w:rsidR="00844E14" w:rsidRPr="00134658" w:rsidRDefault="00844E14" w:rsidP="00844E14">
      <w:pPr>
        <w:widowControl w:val="0"/>
        <w:jc w:val="both"/>
        <w:rPr>
          <w:rFonts w:ascii="Arial" w:hAnsi="Arial" w:cs="Arial"/>
        </w:rPr>
      </w:pPr>
    </w:p>
    <w:p w14:paraId="742F8F22" w14:textId="2A664E24" w:rsidR="00844E14" w:rsidRPr="00134658" w:rsidRDefault="00844E14" w:rsidP="00844E14">
      <w:pPr>
        <w:widowControl w:val="0"/>
        <w:jc w:val="both"/>
        <w:rPr>
          <w:rFonts w:ascii="Arial" w:hAnsi="Arial" w:cs="Arial"/>
        </w:rPr>
      </w:pPr>
      <w:r w:rsidRPr="00134658">
        <w:rPr>
          <w:rFonts w:ascii="Arial" w:hAnsi="Arial" w:cs="Arial"/>
          <w:b/>
        </w:rPr>
        <w:t xml:space="preserve">……………………………………….. </w:t>
      </w:r>
      <w:r w:rsidRPr="00134658">
        <w:rPr>
          <w:rFonts w:ascii="Arial" w:hAnsi="Arial" w:cs="Arial"/>
        </w:rPr>
        <w:t xml:space="preserve">z siedzibą w ……………….., ul. ………………, ……………, wpisaną do rejestru przedsiębiorców Krajowego Rejestru Sądowego prowadzonego przez Sąd Rejonowy w ……………….., …………… Wydział Gospodarczy Krajowego Rejestru Sądowego pod numerem KRS ……………, o kapitale zakładowym ………………. PLN w całości wpłaconym, NIP: …………………., </w:t>
      </w:r>
      <w:r w:rsidR="008D4819">
        <w:rPr>
          <w:rFonts w:ascii="Arial" w:hAnsi="Arial" w:cs="Arial"/>
        </w:rPr>
        <w:t>z</w:t>
      </w:r>
      <w:r>
        <w:rPr>
          <w:rFonts w:ascii="Arial" w:hAnsi="Arial" w:cs="Arial"/>
        </w:rPr>
        <w:t>wan</w:t>
      </w:r>
      <w:r w:rsidR="008D4819">
        <w:rPr>
          <w:rFonts w:ascii="Arial" w:hAnsi="Arial" w:cs="Arial"/>
        </w:rPr>
        <w:t>ą</w:t>
      </w:r>
      <w:r>
        <w:rPr>
          <w:rFonts w:ascii="Arial" w:hAnsi="Arial" w:cs="Arial"/>
        </w:rPr>
        <w:t xml:space="preserve"> dalej "</w:t>
      </w:r>
      <w:r w:rsidRPr="00043F0B">
        <w:rPr>
          <w:rFonts w:ascii="Arial" w:hAnsi="Arial" w:cs="Arial"/>
          <w:b/>
        </w:rPr>
        <w:t>WYKONAWCĄ</w:t>
      </w:r>
      <w:r w:rsidRPr="00D81227">
        <w:rPr>
          <w:rFonts w:ascii="Arial" w:hAnsi="Arial" w:cs="Arial"/>
        </w:rPr>
        <w:t>"</w:t>
      </w:r>
      <w:r>
        <w:rPr>
          <w:rFonts w:ascii="Arial" w:hAnsi="Arial" w:cs="Arial"/>
        </w:rPr>
        <w:t>, reprezentowan</w:t>
      </w:r>
      <w:r w:rsidR="008D4819">
        <w:rPr>
          <w:rFonts w:ascii="Arial" w:hAnsi="Arial" w:cs="Arial"/>
        </w:rPr>
        <w:t>ą</w:t>
      </w:r>
      <w:r>
        <w:rPr>
          <w:rFonts w:ascii="Arial" w:hAnsi="Arial" w:cs="Arial"/>
        </w:rPr>
        <w:t xml:space="preserve"> przez</w:t>
      </w:r>
      <w:r w:rsidRPr="00134658">
        <w:rPr>
          <w:rFonts w:ascii="Arial" w:hAnsi="Arial" w:cs="Arial"/>
        </w:rPr>
        <w:t>:</w:t>
      </w:r>
    </w:p>
    <w:p w14:paraId="5F92F466" w14:textId="77777777" w:rsidR="00844E14" w:rsidRPr="00134658" w:rsidRDefault="00844E14" w:rsidP="00844E14">
      <w:pPr>
        <w:widowControl w:val="0"/>
        <w:jc w:val="both"/>
        <w:rPr>
          <w:rFonts w:ascii="Arial" w:hAnsi="Arial" w:cs="Arial"/>
        </w:rPr>
      </w:pPr>
    </w:p>
    <w:p w14:paraId="23B6E05F" w14:textId="77777777" w:rsidR="00844E14" w:rsidRPr="00134658" w:rsidRDefault="00844E14" w:rsidP="00844E14">
      <w:pPr>
        <w:widowControl w:val="0"/>
        <w:jc w:val="both"/>
        <w:rPr>
          <w:rFonts w:ascii="Arial" w:hAnsi="Arial" w:cs="Arial"/>
        </w:rPr>
      </w:pPr>
      <w:r w:rsidRPr="00134658">
        <w:rPr>
          <w:rFonts w:ascii="Arial" w:hAnsi="Arial" w:cs="Arial"/>
        </w:rPr>
        <w:t>- …………………………………………………..</w:t>
      </w:r>
    </w:p>
    <w:p w14:paraId="39CA64E5" w14:textId="77777777" w:rsidR="00844E14" w:rsidRPr="00134658" w:rsidRDefault="00844E14" w:rsidP="00844E14">
      <w:pPr>
        <w:widowControl w:val="0"/>
        <w:jc w:val="both"/>
        <w:rPr>
          <w:rFonts w:ascii="Arial" w:hAnsi="Arial" w:cs="Arial"/>
        </w:rPr>
      </w:pPr>
    </w:p>
    <w:p w14:paraId="248D6A81" w14:textId="77777777" w:rsidR="00844E14" w:rsidRPr="00134658" w:rsidRDefault="00844E14" w:rsidP="00844E14">
      <w:pPr>
        <w:widowControl w:val="0"/>
        <w:jc w:val="both"/>
        <w:rPr>
          <w:rFonts w:ascii="Arial" w:hAnsi="Arial" w:cs="Arial"/>
        </w:rPr>
      </w:pPr>
      <w:r w:rsidRPr="00134658">
        <w:rPr>
          <w:rFonts w:ascii="Arial" w:hAnsi="Arial" w:cs="Arial"/>
        </w:rPr>
        <w:t>- ……………………………………………………..</w:t>
      </w:r>
    </w:p>
    <w:p w14:paraId="603B8B03" w14:textId="77777777" w:rsidR="00844E14" w:rsidRPr="00134658" w:rsidRDefault="00844E14" w:rsidP="00844E14">
      <w:pPr>
        <w:widowControl w:val="0"/>
        <w:jc w:val="both"/>
        <w:rPr>
          <w:rFonts w:ascii="Arial" w:hAnsi="Arial" w:cs="Arial"/>
        </w:rPr>
      </w:pPr>
    </w:p>
    <w:p w14:paraId="6750DC1C" w14:textId="77777777" w:rsidR="00844E14" w:rsidRPr="00134658" w:rsidRDefault="00844E14" w:rsidP="00844E14">
      <w:pPr>
        <w:pStyle w:val="Zwykytekst"/>
        <w:spacing w:before="120"/>
        <w:jc w:val="both"/>
        <w:rPr>
          <w:rFonts w:ascii="Arial" w:hAnsi="Arial" w:cs="Arial"/>
        </w:rPr>
      </w:pPr>
      <w:r w:rsidRPr="00134658">
        <w:rPr>
          <w:rFonts w:ascii="Arial" w:hAnsi="Arial" w:cs="Arial"/>
        </w:rPr>
        <w:t>została zawarta umowa następującej treści:</w:t>
      </w:r>
    </w:p>
    <w:p w14:paraId="24191F33" w14:textId="77777777" w:rsidR="00844E14" w:rsidRPr="00134658" w:rsidRDefault="00844E14" w:rsidP="00844E14">
      <w:pPr>
        <w:pStyle w:val="Zwykytekst"/>
        <w:spacing w:before="120"/>
        <w:jc w:val="both"/>
        <w:rPr>
          <w:rFonts w:ascii="Arial" w:hAnsi="Arial" w:cs="Arial"/>
        </w:rPr>
      </w:pPr>
      <w:r w:rsidRPr="00134658">
        <w:rPr>
          <w:rFonts w:ascii="Arial" w:hAnsi="Arial" w:cs="Arial"/>
          <w:b/>
          <w:spacing w:val="2"/>
          <w:u w:val="single"/>
        </w:rPr>
        <w:t>ARTYKUŁ 1 -PRZEDMIOT UMOWY</w:t>
      </w:r>
    </w:p>
    <w:p w14:paraId="72CEB91F" w14:textId="7EE225B8" w:rsidR="00844E14" w:rsidRPr="001A4A8B" w:rsidRDefault="00844E14" w:rsidP="0054633D">
      <w:pPr>
        <w:pStyle w:val="Zwykytekst"/>
        <w:numPr>
          <w:ilvl w:val="0"/>
          <w:numId w:val="6"/>
        </w:numPr>
        <w:spacing w:before="120"/>
        <w:jc w:val="both"/>
        <w:rPr>
          <w:rFonts w:ascii="Arial" w:hAnsi="Arial" w:cs="Arial"/>
        </w:rPr>
      </w:pPr>
      <w:r w:rsidRPr="00134658">
        <w:rPr>
          <w:rFonts w:ascii="Arial" w:hAnsi="Arial" w:cs="Arial"/>
          <w:spacing w:val="-6"/>
        </w:rPr>
        <w:t xml:space="preserve">W oparciu o zakończone postępowanie przetargowe, ZAMAWIAJĄCY zleca a WYKONAWCA przyjmuje do wykonania roboty w branży ……………. </w:t>
      </w:r>
      <w:r w:rsidRPr="00134658">
        <w:rPr>
          <w:rFonts w:ascii="Arial" w:hAnsi="Arial" w:cs="Arial"/>
          <w:spacing w:val="-6"/>
          <w:u w:val="single"/>
        </w:rPr>
        <w:t>: „</w:t>
      </w:r>
      <w:r w:rsidRPr="00134658">
        <w:rPr>
          <w:rFonts w:ascii="Arial" w:hAnsi="Arial" w:cs="Arial"/>
          <w:b/>
          <w:spacing w:val="-6"/>
          <w:u w:val="single"/>
        </w:rPr>
        <w:t>……………………………………………… – projekt ……………-</w:t>
      </w:r>
      <w:r w:rsidRPr="00134658">
        <w:rPr>
          <w:rFonts w:ascii="Arial" w:hAnsi="Arial" w:cs="Arial"/>
          <w:spacing w:val="-6"/>
          <w:u w:val="single"/>
        </w:rPr>
        <w:t xml:space="preserve">  </w:t>
      </w:r>
      <w:r w:rsidRPr="00134658">
        <w:rPr>
          <w:rFonts w:ascii="Arial" w:hAnsi="Arial" w:cs="Arial"/>
          <w:b/>
          <w:spacing w:val="-6"/>
        </w:rPr>
        <w:t>na terenie Zakładu Produkcyjnego ORLEN S.A w Płocku („Przedmiot Umowy”).</w:t>
      </w:r>
    </w:p>
    <w:p w14:paraId="44CE0731" w14:textId="77777777" w:rsidR="001A4A8B" w:rsidRPr="00134658" w:rsidRDefault="001A4A8B" w:rsidP="001A4A8B">
      <w:pPr>
        <w:pStyle w:val="Zwykytekst"/>
        <w:spacing w:before="120"/>
        <w:ind w:left="360"/>
        <w:jc w:val="both"/>
        <w:rPr>
          <w:rFonts w:ascii="Arial" w:hAnsi="Arial" w:cs="Arial"/>
        </w:rPr>
      </w:pPr>
    </w:p>
    <w:p w14:paraId="7A8841BC" w14:textId="4308AC09" w:rsidR="001A4A8B" w:rsidRDefault="001A4A8B" w:rsidP="0054633D">
      <w:pPr>
        <w:pStyle w:val="Akapitzlist"/>
        <w:numPr>
          <w:ilvl w:val="0"/>
          <w:numId w:val="6"/>
        </w:numPr>
        <w:jc w:val="both"/>
      </w:pPr>
      <w:r>
        <w:t xml:space="preserve">Zakres prac obejmuje wykonanie robót zgodnie z ofertą techniczno-handlową nr </w:t>
      </w:r>
      <w:r w:rsidR="005326D3">
        <w:t>……………….</w:t>
      </w:r>
      <w:r>
        <w:t xml:space="preserve"> z dnia </w:t>
      </w:r>
      <w:r w:rsidR="005326D3">
        <w:t>………………..</w:t>
      </w:r>
      <w:r>
        <w:t xml:space="preserve"> roku (Załącznik nr 1), złożoną w ramach zapytania ofertowego na platformie zakupowej Connect nr OP/2/, jak również zgodnie z odpowiedziami Zamawiającego na pytania Wykonawcy udzielane w toku postępowania zakupowego nr OP/2/</w:t>
      </w:r>
      <w:r w:rsidR="004D6D3B">
        <w:t xml:space="preserve"> </w:t>
      </w:r>
      <w:r>
        <w:t>na platformie Connect oraz wszelkimi dokumentami zamieszczonymi przez Zamawiającego na platformie Connect w toku postępowania zakupowego nr OP/2/.</w:t>
      </w:r>
    </w:p>
    <w:p w14:paraId="78F7FC34" w14:textId="77777777" w:rsidR="00844E14" w:rsidRPr="00134658" w:rsidRDefault="00844E14" w:rsidP="00844E14">
      <w:pPr>
        <w:pStyle w:val="Zwykytekst"/>
        <w:spacing w:before="120"/>
        <w:ind w:left="360"/>
        <w:jc w:val="both"/>
        <w:rPr>
          <w:rFonts w:ascii="Arial" w:hAnsi="Arial" w:cs="Arial"/>
          <w:b/>
        </w:rPr>
      </w:pPr>
    </w:p>
    <w:p w14:paraId="5C9353B8" w14:textId="77777777" w:rsidR="00844E14" w:rsidRPr="00134658" w:rsidRDefault="00844E14" w:rsidP="00844E14">
      <w:pPr>
        <w:pStyle w:val="Akapitzlist"/>
        <w:ind w:left="360"/>
        <w:jc w:val="both"/>
        <w:rPr>
          <w:rFonts w:ascii="Arial" w:hAnsi="Arial" w:cs="Arial"/>
        </w:rPr>
      </w:pPr>
    </w:p>
    <w:p w14:paraId="75B79EBE" w14:textId="56072233" w:rsidR="00124766" w:rsidRDefault="00844E14" w:rsidP="0054633D">
      <w:pPr>
        <w:pStyle w:val="Akapitzlist"/>
        <w:numPr>
          <w:ilvl w:val="0"/>
          <w:numId w:val="6"/>
        </w:numPr>
        <w:jc w:val="both"/>
        <w:rPr>
          <w:rFonts w:ascii="Arial" w:hAnsi="Arial" w:cs="Arial"/>
        </w:rPr>
      </w:pPr>
      <w:r w:rsidRPr="00134658">
        <w:rPr>
          <w:rFonts w:ascii="Arial" w:hAnsi="Arial" w:cs="Arial"/>
        </w:rPr>
        <w:t>Wykonawca oświadcza, że zapoznał się z ZAPYTANIEM OFERTOWYM i całym zakresem rzeczowym P</w:t>
      </w:r>
      <w:r w:rsidR="00463B7B">
        <w:rPr>
          <w:rFonts w:ascii="Arial" w:hAnsi="Arial" w:cs="Arial"/>
        </w:rPr>
        <w:t>rzedmiotu</w:t>
      </w:r>
      <w:r w:rsidRPr="00134658">
        <w:rPr>
          <w:rFonts w:ascii="Arial" w:hAnsi="Arial" w:cs="Arial"/>
        </w:rPr>
        <w:t xml:space="preserve"> U</w:t>
      </w:r>
      <w:r w:rsidR="00463B7B">
        <w:rPr>
          <w:rFonts w:ascii="Arial" w:hAnsi="Arial" w:cs="Arial"/>
        </w:rPr>
        <w:t>mowy</w:t>
      </w:r>
      <w:r w:rsidRPr="00134658">
        <w:rPr>
          <w:rFonts w:ascii="Arial" w:hAnsi="Arial" w:cs="Arial"/>
        </w:rPr>
        <w:t xml:space="preserve">, warunkami lokalizacyjno-terenowymi </w:t>
      </w:r>
      <w:r w:rsidR="00124766">
        <w:rPr>
          <w:rFonts w:ascii="Arial" w:hAnsi="Arial" w:cs="Arial"/>
        </w:rPr>
        <w:t xml:space="preserve">terenu robót i jego obszaru otaczającego </w:t>
      </w:r>
      <w:r w:rsidRPr="00134658">
        <w:rPr>
          <w:rFonts w:ascii="Arial" w:hAnsi="Arial" w:cs="Arial"/>
        </w:rPr>
        <w:t>i nie zgłasza do niego żadnych zastrzeżeń a także oświadcza, że uwzględnił niezbędny nakład pracy oraz środków potrzebnych do jego wykonania, w sposób wykluczający ewentualne nieprzewidziane niniejszą umową roszczenia wobec Zamawiającego.</w:t>
      </w:r>
      <w:r w:rsidR="00124766">
        <w:rPr>
          <w:rFonts w:ascii="Arial" w:hAnsi="Arial" w:cs="Arial"/>
        </w:rPr>
        <w:t xml:space="preserve"> Wykonawca oświadcza, iż przy realizacji Przedmiotu Umowy dołoży najwyższej staranności </w:t>
      </w:r>
      <w:r w:rsidR="00124766" w:rsidRPr="006E4D59">
        <w:rPr>
          <w:rFonts w:ascii="Arial" w:hAnsi="Arial" w:cs="Arial"/>
        </w:rPr>
        <w:t xml:space="preserve">właściwej dla podmiotów zawodowo zajmujących się działalnością gospodarczą w zakresie odpowiadającym zakresowi zadań wchodzących w </w:t>
      </w:r>
      <w:r w:rsidR="00372AE8">
        <w:rPr>
          <w:rFonts w:ascii="Arial" w:hAnsi="Arial" w:cs="Arial"/>
        </w:rPr>
        <w:t>zakres</w:t>
      </w:r>
      <w:r w:rsidR="00124766" w:rsidRPr="006E4D59">
        <w:rPr>
          <w:rFonts w:ascii="Arial" w:hAnsi="Arial" w:cs="Arial"/>
        </w:rPr>
        <w:t xml:space="preserve"> </w:t>
      </w:r>
      <w:r w:rsidR="00124766">
        <w:rPr>
          <w:rFonts w:ascii="Arial" w:hAnsi="Arial" w:cs="Arial"/>
        </w:rPr>
        <w:t>Przedmiotu Umowy.</w:t>
      </w:r>
    </w:p>
    <w:p w14:paraId="1AFFAB5D" w14:textId="6C5614D8" w:rsidR="00844E14" w:rsidRDefault="00844E14" w:rsidP="00052D8A">
      <w:pPr>
        <w:pStyle w:val="Akapitzlist"/>
        <w:ind w:left="360"/>
        <w:jc w:val="both"/>
        <w:rPr>
          <w:rFonts w:ascii="Arial" w:hAnsi="Arial" w:cs="Arial"/>
        </w:rPr>
      </w:pPr>
    </w:p>
    <w:p w14:paraId="5D5DC961" w14:textId="5BDF80C6" w:rsidR="00844E14" w:rsidRPr="00134658" w:rsidRDefault="00844E14" w:rsidP="00CD72AE">
      <w:pPr>
        <w:pStyle w:val="Akapitzlist"/>
        <w:ind w:left="360"/>
        <w:jc w:val="both"/>
        <w:rPr>
          <w:rFonts w:ascii="Arial" w:hAnsi="Arial" w:cs="Arial"/>
        </w:rPr>
      </w:pPr>
      <w:r w:rsidRPr="008E7BEB">
        <w:rPr>
          <w:rFonts w:ascii="Arial" w:hAnsi="Arial" w:cs="Arial"/>
        </w:rPr>
        <w:t>.</w:t>
      </w:r>
    </w:p>
    <w:p w14:paraId="720369B9" w14:textId="77777777" w:rsidR="00844E14" w:rsidRPr="00134658" w:rsidRDefault="00844E14" w:rsidP="00844E14">
      <w:pPr>
        <w:pStyle w:val="Zwykytekst"/>
        <w:spacing w:before="120"/>
        <w:jc w:val="both"/>
        <w:rPr>
          <w:rFonts w:ascii="Arial" w:hAnsi="Arial" w:cs="Arial"/>
        </w:rPr>
      </w:pPr>
    </w:p>
    <w:p w14:paraId="07FBD619" w14:textId="77777777" w:rsidR="00844E14" w:rsidRPr="00134658" w:rsidRDefault="00844E14" w:rsidP="00844E14">
      <w:pPr>
        <w:pStyle w:val="Zwykytekst"/>
        <w:jc w:val="both"/>
        <w:rPr>
          <w:rFonts w:ascii="Arial" w:hAnsi="Arial" w:cs="Arial"/>
          <w:b/>
          <w:u w:val="single"/>
        </w:rPr>
      </w:pPr>
    </w:p>
    <w:p w14:paraId="6351222B"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2 – PODWYKONAWCY</w:t>
      </w:r>
    </w:p>
    <w:p w14:paraId="3A98C874" w14:textId="77777777" w:rsidR="00844E14" w:rsidRPr="00134658" w:rsidRDefault="00844E14" w:rsidP="0054633D">
      <w:pPr>
        <w:numPr>
          <w:ilvl w:val="0"/>
          <w:numId w:val="17"/>
        </w:numPr>
        <w:ind w:left="426" w:hanging="426"/>
        <w:jc w:val="both"/>
        <w:rPr>
          <w:rFonts w:ascii="Arial" w:hAnsi="Arial" w:cs="Arial"/>
        </w:rPr>
      </w:pPr>
      <w:r w:rsidRPr="00134658">
        <w:rPr>
          <w:rFonts w:ascii="Arial" w:eastAsia="Calibri" w:hAnsi="Arial" w:cs="Arial"/>
        </w:rPr>
        <w:t xml:space="preserve">Powierzenie podwykonawcy prac, wchodzących w zakres rzeczowy Przedmiotu Umowy lub ich części, może odbywać się wyłącznie pod warunkiem braku sprzeciwu Zamawiającego co do zgłoszenia takiego podwykonawcy. Sprzeciw wobec powierzenia prac podwykonawcy może być wyrażony przez </w:t>
      </w:r>
      <w:r w:rsidRPr="00134658">
        <w:rPr>
          <w:rFonts w:ascii="Arial" w:eastAsia="Calibri" w:hAnsi="Arial" w:cs="Arial"/>
          <w:i/>
        </w:rPr>
        <w:t xml:space="preserve">osobę/osoby reprezentującą/e* </w:t>
      </w:r>
      <w:r w:rsidRPr="00134658">
        <w:rPr>
          <w:rFonts w:ascii="Arial" w:eastAsia="Calibri" w:hAnsi="Arial" w:cs="Arial"/>
        </w:rPr>
        <w:t xml:space="preserve">Zamawiającego, posiadające odpowiednie </w:t>
      </w:r>
      <w:r w:rsidRPr="00134658">
        <w:rPr>
          <w:rFonts w:ascii="Arial" w:eastAsia="Calibri" w:hAnsi="Arial" w:cs="Arial"/>
        </w:rPr>
        <w:lastRenderedPageBreak/>
        <w:t xml:space="preserve">pełnomocnictwa. W celu 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w:t>
      </w:r>
      <w:r>
        <w:rPr>
          <w:rFonts w:ascii="Arial" w:eastAsia="Calibri" w:hAnsi="Arial" w:cs="Arial"/>
        </w:rPr>
        <w:t>zakresy</w:t>
      </w:r>
      <w:r w:rsidRPr="00134658">
        <w:rPr>
          <w:rFonts w:ascii="Arial" w:eastAsia="Calibri" w:hAnsi="Arial" w:cs="Arial"/>
        </w:rPr>
        <w:t xml:space="preserve"> Przedmiotu Umowy Wykonawca zamierza powierzyć podwykonawcy. Wykonawca zapewni, że obowiązki te – w przypadku zgłoszenia się podwykonawcy samodzielnie – wykona również podwykonawca.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podzlecanych prac,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5950BA24" w14:textId="7094E2DC" w:rsidR="00CD72AE" w:rsidRPr="00CD72AE" w:rsidRDefault="00844E14" w:rsidP="0054633D">
      <w:pPr>
        <w:numPr>
          <w:ilvl w:val="0"/>
          <w:numId w:val="17"/>
        </w:numPr>
        <w:contextualSpacing/>
        <w:jc w:val="both"/>
        <w:rPr>
          <w:rFonts w:ascii="Arial" w:hAnsi="Arial" w:cs="Arial"/>
        </w:rPr>
      </w:pPr>
      <w:r w:rsidRPr="00134658">
        <w:rPr>
          <w:rFonts w:ascii="Arial" w:eastAsia="Calibri" w:hAnsi="Arial" w:cs="Arial"/>
        </w:rPr>
        <w:t>Zamawiający jest uprawniony do zapłaty wymagalnego wynagrodzenia bezpośrednio na rzecz podwykonawcy lub dalszego podwykonawcy w każdym czasie. W przypadku zapłaty na rzecz podwykonawcy lub dalszego podwykonawcy przez Zamawiającego całości lub części wynagrodzenia bezpośrednio czy to na podstawie zdania poprzedniego czy też na podstawie art. 647</w:t>
      </w:r>
      <w:r w:rsidRPr="00134658">
        <w:rPr>
          <w:rFonts w:ascii="Arial" w:hAnsi="Arial" w:cs="Arial"/>
          <w:vertAlign w:val="superscript"/>
        </w:rPr>
        <w:t>1</w:t>
      </w:r>
      <w:r w:rsidRPr="00134658">
        <w:rPr>
          <w:rFonts w:ascii="Arial" w:eastAsia="Calibri" w:hAnsi="Arial" w:cs="Arial"/>
        </w:rPr>
        <w:t xml:space="preserve"> Kodeksu Cywilnego lub z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t>
      </w:r>
      <w:r w:rsidRPr="00CF7E8D">
        <w:rPr>
          <w:rFonts w:ascii="Arial" w:eastAsia="Calibri" w:hAnsi="Arial" w:cs="Arial"/>
        </w:rPr>
        <w:t xml:space="preserve">Powyższe wywoła skutek zwalniający Zamawiającego ze zobowiązania w zakresie spełnionego świadczenia względem </w:t>
      </w:r>
      <w:r w:rsidR="00463B7B">
        <w:rPr>
          <w:rFonts w:ascii="Arial" w:eastAsia="Calibri" w:hAnsi="Arial" w:cs="Arial"/>
        </w:rPr>
        <w:t>p</w:t>
      </w:r>
      <w:r w:rsidRPr="00CF7E8D">
        <w:rPr>
          <w:rFonts w:ascii="Arial" w:eastAsia="Calibri" w:hAnsi="Arial" w:cs="Arial"/>
        </w:rPr>
        <w:t xml:space="preserve">odwykonawcy i Wykonawcy, na co Wykonawca wyraża zgodę. Bezpośrednia zapłata przez Zamawiającego wynagrodzenia na rzecz </w:t>
      </w:r>
      <w:r w:rsidR="00463B7B">
        <w:rPr>
          <w:rFonts w:ascii="Arial" w:eastAsia="Calibri" w:hAnsi="Arial" w:cs="Arial"/>
        </w:rPr>
        <w:t>p</w:t>
      </w:r>
      <w:r w:rsidRPr="00CF7E8D">
        <w:rPr>
          <w:rFonts w:ascii="Arial" w:eastAsia="Calibri" w:hAnsi="Arial" w:cs="Arial"/>
        </w:rPr>
        <w:t xml:space="preserve">odwykonawcy wywoła skutek wskazany powyżej również względem każdoczesnego cesjonariusza wierzytelności Wykonawcy. </w:t>
      </w:r>
      <w:r w:rsidRPr="00134658">
        <w:rPr>
          <w:rFonts w:ascii="Arial" w:eastAsia="Calibri" w:hAnsi="Arial" w:cs="Arial"/>
        </w:rPr>
        <w:t xml:space="preserve">W razie zatrzymania płatności należnej Wykonawcy celem zapłaty wynagrodzenia podwykonawcy lub dalszemu podwykonawcy, Wykonawcy nie przysługuje roszczenie o zapłatę odsetek za okres zatrzymania. </w:t>
      </w:r>
    </w:p>
    <w:p w14:paraId="124ED526" w14:textId="1AD00FF4" w:rsidR="00844E14" w:rsidRPr="00134658" w:rsidRDefault="00C70456" w:rsidP="00CD72AE">
      <w:pPr>
        <w:ind w:left="720"/>
        <w:contextualSpacing/>
        <w:jc w:val="both"/>
        <w:rPr>
          <w:rFonts w:ascii="Arial" w:hAnsi="Arial" w:cs="Arial"/>
        </w:rPr>
      </w:pPr>
      <w:r w:rsidRPr="00C70456">
        <w:rPr>
          <w:rFonts w:ascii="Arial" w:eastAsia="Calibri" w:hAnsi="Arial" w:cs="Arial"/>
        </w:rPr>
        <w:t>2a W przypadku wszczęcia przez podwykonawcę lub dalszego podwykonawcę postępowania sądowego, arbitrażowego lub dowolnego innego mającego na celu uzyskanie od Zamawiającego zapłaty należnego wynagrodzenia tego podwykonawcy lub dalszego podwykonawcy, Wykonawca na własny koszt podejmie się obrony interesów Zamawiającego, w szczególności poprzez przystąpienie do rokowań lub negocjacji z tym podwykonawcą lub dalszym podwykonawcą lub poprzez przystąpienie jako interwenient do ewentualnego postępowania.</w:t>
      </w:r>
      <w:r>
        <w:rPr>
          <w:rFonts w:ascii="Arial" w:eastAsia="Calibri" w:hAnsi="Arial" w:cs="Arial"/>
        </w:rPr>
        <w:t xml:space="preserve"> </w:t>
      </w:r>
    </w:p>
    <w:p w14:paraId="7553BF76" w14:textId="77777777" w:rsidR="00844E14" w:rsidRPr="00134658" w:rsidRDefault="00844E14" w:rsidP="0054633D">
      <w:pPr>
        <w:numPr>
          <w:ilvl w:val="0"/>
          <w:numId w:val="17"/>
        </w:numPr>
        <w:ind w:left="426" w:hanging="426"/>
        <w:contextualSpacing/>
        <w:jc w:val="both"/>
        <w:rPr>
          <w:rFonts w:ascii="Arial" w:hAnsi="Arial" w:cs="Arial"/>
        </w:rPr>
      </w:pPr>
      <w:r w:rsidRPr="00134658">
        <w:rPr>
          <w:rFonts w:ascii="Arial" w:eastAsia="Calibri" w:hAnsi="Arial"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podwykonawcy lub dalsze</w:t>
      </w:r>
      <w:r>
        <w:rPr>
          <w:rFonts w:ascii="Arial" w:eastAsia="Calibri" w:hAnsi="Arial" w:cs="Arial"/>
        </w:rPr>
        <w:t>go</w:t>
      </w:r>
      <w:r w:rsidRPr="00134658">
        <w:rPr>
          <w:rFonts w:ascii="Arial" w:eastAsia="Calibri" w:hAnsi="Arial" w:cs="Arial"/>
        </w:rPr>
        <w:t xml:space="preserve"> podwykonawcy na podstawie art. 647</w:t>
      </w:r>
      <w:r w:rsidRPr="00134658">
        <w:rPr>
          <w:rFonts w:ascii="Arial" w:hAnsi="Arial" w:cs="Arial"/>
          <w:vertAlign w:val="superscript"/>
        </w:rPr>
        <w:t>1</w:t>
      </w:r>
      <w:r w:rsidRPr="00134658">
        <w:rPr>
          <w:rFonts w:ascii="Arial" w:eastAsia="Calibri" w:hAnsi="Arial" w:cs="Arial"/>
        </w:rPr>
        <w:t xml:space="preserve"> Kodeksu Cywilnego.</w:t>
      </w:r>
    </w:p>
    <w:p w14:paraId="28E4F599" w14:textId="77777777" w:rsidR="00844E14" w:rsidRPr="00134658" w:rsidRDefault="00844E14" w:rsidP="0054633D">
      <w:pPr>
        <w:numPr>
          <w:ilvl w:val="0"/>
          <w:numId w:val="17"/>
        </w:numPr>
        <w:ind w:left="426" w:hanging="426"/>
        <w:contextualSpacing/>
        <w:jc w:val="both"/>
        <w:rPr>
          <w:rFonts w:ascii="Arial" w:eastAsia="Calibri" w:hAnsi="Arial" w:cs="Arial"/>
        </w:rPr>
      </w:pPr>
      <w:r w:rsidRPr="00134658">
        <w:rPr>
          <w:rFonts w:ascii="Arial" w:eastAsia="Calibri" w:hAnsi="Arial"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72AEBF6D" w14:textId="3B00CB33" w:rsidR="00844E14" w:rsidRPr="00134658" w:rsidRDefault="00844E14" w:rsidP="0054633D">
      <w:pPr>
        <w:numPr>
          <w:ilvl w:val="0"/>
          <w:numId w:val="17"/>
        </w:numPr>
        <w:ind w:left="426" w:hanging="426"/>
        <w:contextualSpacing/>
        <w:jc w:val="both"/>
        <w:rPr>
          <w:rFonts w:ascii="Arial" w:eastAsia="Calibri" w:hAnsi="Arial" w:cs="Arial"/>
        </w:rPr>
      </w:pPr>
      <w:r w:rsidRPr="00134658">
        <w:rPr>
          <w:rFonts w:ascii="Arial" w:eastAsia="Calibri" w:hAnsi="Arial" w:cs="Arial"/>
        </w:rPr>
        <w:t>W przypadku powierzenia podwykonawcom lub dalszym podwykonawcom prac przez Wykonawcę bez zachowania zasad opisanych w niniejszym artykule, Zamawiający będzie miał prawo naliczyć Wykonawcy karę umowną w wysokości 100.000,00 PLN (słownie: sto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34F2B86D" w14:textId="288028EA" w:rsidR="00844E14" w:rsidRDefault="00844E14" w:rsidP="0054633D">
      <w:pPr>
        <w:numPr>
          <w:ilvl w:val="0"/>
          <w:numId w:val="17"/>
        </w:numPr>
        <w:ind w:left="426" w:hanging="426"/>
        <w:contextualSpacing/>
        <w:jc w:val="both"/>
        <w:rPr>
          <w:rFonts w:ascii="Arial" w:eastAsia="Calibri" w:hAnsi="Arial" w:cs="Arial"/>
        </w:rPr>
      </w:pPr>
      <w:r w:rsidRPr="00134658">
        <w:rPr>
          <w:rFonts w:ascii="Arial" w:eastAsia="Calibri" w:hAnsi="Arial" w:cs="Arial"/>
        </w:rPr>
        <w:t>Postanowienia powyższe stosuje się odpowiednio do umów podwykonawcy z dalszymi podwykonawcami oraz umów dalszych podwykonawców z dalszymi podwykonawcami. Wykonawca z</w:t>
      </w:r>
      <w:r>
        <w:rPr>
          <w:rFonts w:ascii="Arial" w:eastAsia="Calibri" w:hAnsi="Arial" w:cs="Arial"/>
        </w:rPr>
        <w:t>obowiązuje się</w:t>
      </w:r>
      <w:r w:rsidRPr="00134658">
        <w:rPr>
          <w:rFonts w:ascii="Arial" w:eastAsia="Calibri" w:hAnsi="Arial" w:cs="Arial"/>
        </w:rPr>
        <w:t xml:space="preserve">, że w ewentualnych umowach podwykonawcy z dalszymi podwykonawcami oraz umowach dalszych podwykonawców z dalszymi podwykonawcami zostaną zawarte postanowienia </w:t>
      </w:r>
      <w:r w:rsidRPr="00134658">
        <w:rPr>
          <w:rFonts w:ascii="Arial" w:eastAsia="Calibri" w:hAnsi="Arial" w:cs="Arial"/>
        </w:rPr>
        <w:lastRenderedPageBreak/>
        <w:t>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100.000 zł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r>
        <w:rPr>
          <w:rFonts w:ascii="Arial" w:eastAsia="Calibri" w:hAnsi="Arial" w:cs="Arial"/>
        </w:rPr>
        <w:t xml:space="preserve"> w razie gdy szkoda przewyższy wysokość zastrzeżonych kar umownych</w:t>
      </w:r>
      <w:r w:rsidRPr="00134658">
        <w:rPr>
          <w:rFonts w:ascii="Arial" w:eastAsia="Calibri" w:hAnsi="Arial" w:cs="Arial"/>
        </w:rPr>
        <w:t xml:space="preserve">. Za </w:t>
      </w:r>
      <w:r w:rsidR="00463B7B">
        <w:rPr>
          <w:rFonts w:ascii="Arial" w:eastAsia="Calibri" w:hAnsi="Arial" w:cs="Arial"/>
        </w:rPr>
        <w:t>p</w:t>
      </w:r>
      <w:r w:rsidRPr="00134658">
        <w:rPr>
          <w:rFonts w:ascii="Arial" w:eastAsia="Calibri" w:hAnsi="Arial" w:cs="Arial"/>
        </w:rPr>
        <w:t>odwykonawcę uważa się również każdy podmiot realizujący działania związane z transportem, gospodarowaniem odpadami, powstałymi na skutek wykonywania prac remontowych.</w:t>
      </w:r>
    </w:p>
    <w:p w14:paraId="299BFD98" w14:textId="2D4A123F" w:rsidR="00353CB6" w:rsidRPr="00353CB6" w:rsidRDefault="00353CB6" w:rsidP="0054633D">
      <w:pPr>
        <w:numPr>
          <w:ilvl w:val="0"/>
          <w:numId w:val="17"/>
        </w:numPr>
        <w:contextualSpacing/>
        <w:jc w:val="both"/>
        <w:rPr>
          <w:rFonts w:ascii="Arial" w:eastAsia="Calibri" w:hAnsi="Arial" w:cs="Arial"/>
        </w:rPr>
      </w:pPr>
      <w:r w:rsidRPr="00353CB6">
        <w:rPr>
          <w:rFonts w:ascii="Arial" w:eastAsia="Calibri" w:hAnsi="Arial" w:cs="Arial"/>
        </w:rPr>
        <w:t>Zamawiający jest uprawniony do:</w:t>
      </w:r>
    </w:p>
    <w:p w14:paraId="605C718E" w14:textId="1166E9CD" w:rsidR="00353CB6" w:rsidRPr="00353CB6" w:rsidRDefault="00353CB6" w:rsidP="00052D8A">
      <w:pPr>
        <w:ind w:left="720"/>
        <w:contextualSpacing/>
        <w:jc w:val="both"/>
        <w:rPr>
          <w:rFonts w:ascii="Arial" w:eastAsia="Calibri" w:hAnsi="Arial" w:cs="Arial"/>
        </w:rPr>
      </w:pPr>
      <w:r w:rsidRPr="00353CB6">
        <w:rPr>
          <w:rFonts w:ascii="Arial" w:eastAsia="Calibri" w:hAnsi="Arial" w:cs="Arial"/>
        </w:rPr>
        <w:t xml:space="preserve">niedopuszczenia do wykonywania Przedmiotu Umowy przez podwykonawców, co do których wyraził sprzeciw w terminach, o którym mowa w  </w:t>
      </w:r>
      <w:r>
        <w:rPr>
          <w:rFonts w:ascii="Arial" w:eastAsia="Calibri" w:hAnsi="Arial" w:cs="Arial"/>
        </w:rPr>
        <w:t>art. 2 ust. 1 powyżej</w:t>
      </w:r>
      <w:r w:rsidRPr="00353CB6">
        <w:rPr>
          <w:rFonts w:ascii="Arial" w:eastAsia="Calibri" w:hAnsi="Arial" w:cs="Arial"/>
        </w:rPr>
        <w:t xml:space="preserve"> lub zaangażowanych przez Wykonawcę </w:t>
      </w:r>
      <w:r w:rsidR="00530F70">
        <w:rPr>
          <w:rFonts w:ascii="Arial" w:eastAsia="Calibri" w:hAnsi="Arial" w:cs="Arial"/>
        </w:rPr>
        <w:t>z naruszeniem postanowień Umowy.</w:t>
      </w:r>
    </w:p>
    <w:p w14:paraId="50C04BFE" w14:textId="77777777" w:rsidR="00353CB6" w:rsidRPr="00134658" w:rsidRDefault="00353CB6" w:rsidP="00052D8A">
      <w:pPr>
        <w:ind w:left="426"/>
        <w:contextualSpacing/>
        <w:jc w:val="both"/>
        <w:rPr>
          <w:rFonts w:ascii="Arial" w:eastAsia="Calibri" w:hAnsi="Arial" w:cs="Arial"/>
        </w:rPr>
      </w:pPr>
    </w:p>
    <w:p w14:paraId="5E9A02F0" w14:textId="77777777" w:rsidR="00844E14" w:rsidRPr="00134658" w:rsidRDefault="00844E14" w:rsidP="00844E14">
      <w:pPr>
        <w:pStyle w:val="Zwykytekst"/>
        <w:jc w:val="both"/>
        <w:rPr>
          <w:rFonts w:ascii="Arial" w:hAnsi="Arial" w:cs="Arial"/>
          <w:b/>
          <w:u w:val="single"/>
        </w:rPr>
      </w:pPr>
    </w:p>
    <w:p w14:paraId="556FAD1E" w14:textId="77777777" w:rsidR="00844E14" w:rsidRDefault="00844E14" w:rsidP="00844E14">
      <w:pPr>
        <w:pStyle w:val="Zwykytekst"/>
        <w:jc w:val="both"/>
        <w:rPr>
          <w:rFonts w:ascii="Arial" w:hAnsi="Arial" w:cs="Arial"/>
          <w:b/>
          <w:u w:val="single"/>
        </w:rPr>
      </w:pPr>
    </w:p>
    <w:p w14:paraId="3851425F"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3 - TERMINY REALIZACJI</w:t>
      </w:r>
    </w:p>
    <w:p w14:paraId="206C14A0" w14:textId="55DE3587" w:rsidR="00844E14" w:rsidRPr="00134658" w:rsidRDefault="00844E14" w:rsidP="00844E14">
      <w:pPr>
        <w:pStyle w:val="Zwykytekst"/>
        <w:numPr>
          <w:ilvl w:val="0"/>
          <w:numId w:val="2"/>
        </w:numPr>
        <w:tabs>
          <w:tab w:val="left" w:pos="284"/>
        </w:tabs>
        <w:spacing w:before="120"/>
        <w:ind w:left="284" w:hanging="284"/>
        <w:jc w:val="both"/>
        <w:rPr>
          <w:rFonts w:ascii="Arial" w:hAnsi="Arial" w:cs="Arial"/>
        </w:rPr>
      </w:pPr>
      <w:r w:rsidRPr="00134658">
        <w:rPr>
          <w:rFonts w:ascii="Arial" w:hAnsi="Arial" w:cs="Arial"/>
        </w:rPr>
        <w:t>Strony ustalają następujący termin realizacji P</w:t>
      </w:r>
      <w:r w:rsidR="00463B7B">
        <w:rPr>
          <w:rFonts w:ascii="Arial" w:hAnsi="Arial" w:cs="Arial"/>
        </w:rPr>
        <w:t>rzedmiotu</w:t>
      </w:r>
      <w:r w:rsidRPr="00134658">
        <w:rPr>
          <w:rFonts w:ascii="Arial" w:hAnsi="Arial" w:cs="Arial"/>
        </w:rPr>
        <w:t xml:space="preserve"> U</w:t>
      </w:r>
      <w:r w:rsidR="00463B7B">
        <w:rPr>
          <w:rFonts w:ascii="Arial" w:hAnsi="Arial" w:cs="Arial"/>
        </w:rPr>
        <w:t>mowy</w:t>
      </w:r>
      <w:r w:rsidRPr="00134658">
        <w:rPr>
          <w:rFonts w:ascii="Arial" w:hAnsi="Arial" w:cs="Arial"/>
        </w:rPr>
        <w:t>:</w:t>
      </w:r>
    </w:p>
    <w:p w14:paraId="6D5FF6FE"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Rozpoczęcie  - ……………………………………</w:t>
      </w:r>
    </w:p>
    <w:p w14:paraId="1593694F"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Zakończenie -  ……………………………………….</w:t>
      </w:r>
    </w:p>
    <w:p w14:paraId="533BB911" w14:textId="77777777" w:rsidR="00844E14" w:rsidRPr="00134658" w:rsidRDefault="00844E14" w:rsidP="00844E14">
      <w:pPr>
        <w:tabs>
          <w:tab w:val="left" w:pos="284"/>
          <w:tab w:val="left" w:pos="426"/>
        </w:tabs>
        <w:jc w:val="both"/>
        <w:rPr>
          <w:rFonts w:ascii="Arial" w:hAnsi="Arial" w:cs="Arial"/>
        </w:rPr>
      </w:pPr>
    </w:p>
    <w:p w14:paraId="353791F3" w14:textId="77777777" w:rsidR="00844E14" w:rsidRPr="00134658" w:rsidRDefault="00844E14" w:rsidP="00844E14">
      <w:pPr>
        <w:pStyle w:val="Tekstpodstawowy"/>
        <w:numPr>
          <w:ilvl w:val="0"/>
          <w:numId w:val="2"/>
        </w:numPr>
        <w:ind w:left="284" w:right="0" w:hanging="284"/>
        <w:jc w:val="both"/>
        <w:rPr>
          <w:rFonts w:ascii="Arial" w:hAnsi="Arial" w:cs="Arial"/>
          <w:spacing w:val="2"/>
          <w:sz w:val="20"/>
        </w:rPr>
      </w:pPr>
      <w:r w:rsidRPr="00134658">
        <w:rPr>
          <w:rFonts w:ascii="Arial" w:hAnsi="Arial" w:cs="Arial"/>
          <w:spacing w:val="2"/>
          <w:sz w:val="20"/>
        </w:rPr>
        <w:t xml:space="preserve">W zależności od bieżących potrzeb wykonania przedmiotowych prac na obiekcie WYKONAWCA uzgodni kolejność i terminy ich realizacji z Kierownikiem </w:t>
      </w:r>
      <w:r>
        <w:rPr>
          <w:rFonts w:ascii="Arial" w:hAnsi="Arial" w:cs="Arial"/>
          <w:spacing w:val="2"/>
          <w:sz w:val="20"/>
        </w:rPr>
        <w:t>Projektu</w:t>
      </w:r>
      <w:r w:rsidRPr="00134658">
        <w:rPr>
          <w:rFonts w:ascii="Arial" w:hAnsi="Arial" w:cs="Arial"/>
          <w:spacing w:val="2"/>
          <w:sz w:val="20"/>
        </w:rPr>
        <w:t xml:space="preserve"> </w:t>
      </w:r>
      <w:r>
        <w:rPr>
          <w:rFonts w:ascii="Arial" w:hAnsi="Arial" w:cs="Arial"/>
          <w:spacing w:val="2"/>
          <w:sz w:val="20"/>
        </w:rPr>
        <w:t xml:space="preserve">ze strony Zamawiającego, </w:t>
      </w:r>
      <w:r w:rsidRPr="00134658">
        <w:rPr>
          <w:rFonts w:ascii="Arial" w:hAnsi="Arial" w:cs="Arial"/>
          <w:spacing w:val="2"/>
          <w:sz w:val="20"/>
        </w:rPr>
        <w:t>wymienionym w Art.12 Umowy.</w:t>
      </w:r>
    </w:p>
    <w:p w14:paraId="2FE6E9C6" w14:textId="77777777" w:rsidR="00844E14" w:rsidRPr="00134658" w:rsidRDefault="00844E14" w:rsidP="00844E14">
      <w:pPr>
        <w:pStyle w:val="Zwykytekst"/>
        <w:numPr>
          <w:ilvl w:val="0"/>
          <w:numId w:val="2"/>
        </w:numPr>
        <w:tabs>
          <w:tab w:val="left" w:pos="284"/>
        </w:tabs>
        <w:spacing w:before="120"/>
        <w:ind w:left="284" w:hanging="284"/>
        <w:jc w:val="both"/>
        <w:rPr>
          <w:rFonts w:ascii="Arial" w:hAnsi="Arial" w:cs="Arial"/>
        </w:rPr>
      </w:pPr>
      <w:r w:rsidRPr="00134658">
        <w:rPr>
          <w:rFonts w:ascii="Arial" w:hAnsi="Arial" w:cs="Arial"/>
        </w:rPr>
        <w:t xml:space="preserve">Zmiana terminów zakończenia robót ustalonych w </w:t>
      </w:r>
      <w:r>
        <w:rPr>
          <w:rFonts w:ascii="Arial" w:hAnsi="Arial" w:cs="Arial"/>
        </w:rPr>
        <w:t>ust.</w:t>
      </w:r>
      <w:r w:rsidRPr="00134658">
        <w:rPr>
          <w:rFonts w:ascii="Arial" w:hAnsi="Arial" w:cs="Arial"/>
        </w:rPr>
        <w:t xml:space="preserve"> 1 wymaga formy pisemnej i może nastąpić w przypadku:</w:t>
      </w:r>
    </w:p>
    <w:p w14:paraId="48A32A3E" w14:textId="62F18EB4"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rozszerzenia w trakcie realizacji P</w:t>
      </w:r>
      <w:r w:rsidR="007E0268">
        <w:rPr>
          <w:rFonts w:ascii="Arial" w:hAnsi="Arial" w:cs="Arial"/>
        </w:rPr>
        <w:t>rzedmiotu</w:t>
      </w:r>
      <w:r w:rsidRPr="00134658">
        <w:rPr>
          <w:rFonts w:ascii="Arial" w:hAnsi="Arial" w:cs="Arial"/>
        </w:rPr>
        <w:t xml:space="preserve"> U</w:t>
      </w:r>
      <w:r w:rsidR="007E0268">
        <w:rPr>
          <w:rFonts w:ascii="Arial" w:hAnsi="Arial" w:cs="Arial"/>
        </w:rPr>
        <w:t>mowy</w:t>
      </w:r>
      <w:r w:rsidRPr="00134658">
        <w:rPr>
          <w:rFonts w:ascii="Arial" w:hAnsi="Arial" w:cs="Arial"/>
        </w:rPr>
        <w:t xml:space="preserve"> zakresu rzeczowego,</w:t>
      </w:r>
    </w:p>
    <w:p w14:paraId="36987A25"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opóźnienia się ZAMAWIAJĄCEGO w realizacji jego obowiązków określonych w umowie,</w:t>
      </w:r>
    </w:p>
    <w:p w14:paraId="1292AD51"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Siły Wyższej</w:t>
      </w:r>
      <w:r>
        <w:rPr>
          <w:rFonts w:ascii="Arial" w:hAnsi="Arial" w:cs="Arial"/>
        </w:rPr>
        <w:t>,</w:t>
      </w:r>
    </w:p>
    <w:p w14:paraId="200FC808"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opóźnień w przekazaniu frontu robót, przerw w realizacji prac niezawinionych przez Wykonawcę oraz opóźnień powstałych z powodu złych warunków atmosferycznych, udokumentowanych w Dzienniku Budowy i potwierdzonych przez Inspektora Nadzoru. Powyższe będzie stanowić podstawę przesunięcia terminów harmonogramowych i terminu zakończenia Przedmiotu Umowy o taka samą ilość dni, jeżeli realizacja tych robót w czasie dyspozycyjnym nie będzie możliwa</w:t>
      </w:r>
      <w:r>
        <w:rPr>
          <w:rFonts w:ascii="Arial" w:hAnsi="Arial" w:cs="Arial"/>
        </w:rPr>
        <w:t>,</w:t>
      </w:r>
    </w:p>
    <w:p w14:paraId="187998F3"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wystąpienie niezinwentaryzowanych przeszkód podziemnych, w tym w szczególności  sieci/uzbrojenia podziemnego, niezinwentaryzowanych fundamentów pod ziemią, czynnych kanałów mających istotny wpływ na termin realizacji prac</w:t>
      </w:r>
      <w:r>
        <w:rPr>
          <w:rFonts w:ascii="Arial" w:hAnsi="Arial" w:cs="Arial"/>
        </w:rPr>
        <w:t>,</w:t>
      </w:r>
    </w:p>
    <w:p w14:paraId="0BED650B"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wystąpienia istotnych różnic w przedstawionej przez ZAMAWIAJĄCEGO Inwentaryzacji terenu budowy w stosunku do istniejącego stanu faktycznego na terenie budowy powodującego niemożność wykonania Przedmiotu Umowy w terminie ustalonym w Harmonogramie</w:t>
      </w:r>
      <w:r>
        <w:rPr>
          <w:rFonts w:ascii="Arial" w:hAnsi="Arial" w:cs="Arial"/>
        </w:rPr>
        <w:t>.</w:t>
      </w:r>
    </w:p>
    <w:p w14:paraId="2D4A0467" w14:textId="4E84948E" w:rsidR="00844E14" w:rsidRPr="00134658" w:rsidRDefault="00844E14" w:rsidP="00844E14">
      <w:pPr>
        <w:pStyle w:val="Zwykytekst"/>
        <w:numPr>
          <w:ilvl w:val="0"/>
          <w:numId w:val="2"/>
        </w:numPr>
        <w:tabs>
          <w:tab w:val="left" w:pos="284"/>
          <w:tab w:val="left" w:pos="426"/>
        </w:tabs>
        <w:spacing w:before="120"/>
        <w:ind w:left="284" w:hanging="284"/>
        <w:jc w:val="both"/>
        <w:rPr>
          <w:rFonts w:ascii="Arial" w:hAnsi="Arial" w:cs="Arial"/>
        </w:rPr>
      </w:pPr>
      <w:r w:rsidRPr="00134658">
        <w:rPr>
          <w:rFonts w:ascii="Arial" w:hAnsi="Arial" w:cs="Arial"/>
        </w:rPr>
        <w:t xml:space="preserve">Zmiana lub rozszerzenie zakresu </w:t>
      </w:r>
      <w:r>
        <w:rPr>
          <w:rFonts w:ascii="Arial" w:hAnsi="Arial" w:cs="Arial"/>
        </w:rPr>
        <w:t xml:space="preserve">prac </w:t>
      </w:r>
      <w:r w:rsidRPr="00134658">
        <w:rPr>
          <w:rFonts w:ascii="Arial" w:hAnsi="Arial" w:cs="Arial"/>
        </w:rPr>
        <w:t xml:space="preserve">do 10 % wartości </w:t>
      </w:r>
      <w:r>
        <w:rPr>
          <w:rFonts w:ascii="Arial" w:hAnsi="Arial" w:cs="Arial"/>
        </w:rPr>
        <w:t xml:space="preserve">wynagrodzenia z </w:t>
      </w:r>
      <w:r w:rsidRPr="00134658">
        <w:rPr>
          <w:rFonts w:ascii="Arial" w:hAnsi="Arial" w:cs="Arial"/>
        </w:rPr>
        <w:t xml:space="preserve">umowy </w:t>
      </w:r>
      <w:r w:rsidR="002F5AFB">
        <w:rPr>
          <w:rFonts w:ascii="Arial" w:hAnsi="Arial" w:cs="Arial"/>
        </w:rPr>
        <w:t>(Art.</w:t>
      </w:r>
      <w:r>
        <w:rPr>
          <w:rFonts w:ascii="Arial" w:hAnsi="Arial" w:cs="Arial"/>
        </w:rPr>
        <w:t xml:space="preserve">5 ust.1) </w:t>
      </w:r>
      <w:r w:rsidRPr="00134658">
        <w:rPr>
          <w:rFonts w:ascii="Arial" w:hAnsi="Arial" w:cs="Arial"/>
        </w:rPr>
        <w:t xml:space="preserve">nie spowoduje </w:t>
      </w:r>
      <w:r>
        <w:rPr>
          <w:rFonts w:ascii="Arial" w:hAnsi="Arial" w:cs="Arial"/>
        </w:rPr>
        <w:t>zmiany</w:t>
      </w:r>
      <w:r w:rsidRPr="00134658">
        <w:rPr>
          <w:rFonts w:ascii="Arial" w:hAnsi="Arial" w:cs="Arial"/>
        </w:rPr>
        <w:t xml:space="preserve"> uzgodnionego terminu wykonania robót.</w:t>
      </w:r>
    </w:p>
    <w:p w14:paraId="0B97C01C" w14:textId="07908576" w:rsidR="00844E14" w:rsidRPr="00134658" w:rsidRDefault="00844E14" w:rsidP="00844E14">
      <w:pPr>
        <w:pStyle w:val="Zwykytekst"/>
        <w:numPr>
          <w:ilvl w:val="0"/>
          <w:numId w:val="2"/>
        </w:numPr>
        <w:tabs>
          <w:tab w:val="clear" w:pos="851"/>
        </w:tabs>
        <w:spacing w:before="120"/>
        <w:ind w:left="284" w:hanging="284"/>
        <w:jc w:val="both"/>
        <w:rPr>
          <w:rFonts w:ascii="Arial" w:hAnsi="Arial" w:cs="Arial"/>
          <w:strike/>
        </w:rPr>
      </w:pPr>
      <w:r w:rsidRPr="00134658">
        <w:rPr>
          <w:rFonts w:ascii="Arial" w:hAnsi="Arial" w:cs="Arial"/>
        </w:rPr>
        <w:t>ZAMAWIAJĄCY zastrzega sobie prawo odstąpienia od U</w:t>
      </w:r>
      <w:r w:rsidR="007E0268">
        <w:rPr>
          <w:rFonts w:ascii="Arial" w:hAnsi="Arial" w:cs="Arial"/>
        </w:rPr>
        <w:t>mowy</w:t>
      </w:r>
      <w:r w:rsidRPr="00134658">
        <w:rPr>
          <w:rFonts w:ascii="Arial" w:hAnsi="Arial" w:cs="Arial"/>
        </w:rPr>
        <w:t>, poprzez złożenie oświadczenia drugiej stronie, z przyczyn zawinionych przez WYKONAWCĘ</w:t>
      </w:r>
      <w:r>
        <w:rPr>
          <w:rFonts w:ascii="Arial" w:hAnsi="Arial" w:cs="Arial"/>
        </w:rPr>
        <w:t>,</w:t>
      </w:r>
      <w:r w:rsidRPr="00134658">
        <w:rPr>
          <w:rFonts w:ascii="Arial" w:hAnsi="Arial" w:cs="Arial"/>
        </w:rPr>
        <w:t xml:space="preserve"> w </w:t>
      </w:r>
      <w:r w:rsidR="007E2145">
        <w:rPr>
          <w:rFonts w:ascii="Arial" w:hAnsi="Arial" w:cs="Arial"/>
        </w:rPr>
        <w:t xml:space="preserve">razie </w:t>
      </w:r>
      <w:r w:rsidRPr="00134658">
        <w:rPr>
          <w:rFonts w:ascii="Arial" w:hAnsi="Arial" w:cs="Arial"/>
        </w:rPr>
        <w:t xml:space="preserve"> stwierdzenia zwłoki przekraczającej 4 tygodnie w wykonywaniu prac. </w:t>
      </w:r>
    </w:p>
    <w:p w14:paraId="57B199BC" w14:textId="77777777" w:rsidR="00844E14" w:rsidRPr="00FB52BE" w:rsidRDefault="00844E14" w:rsidP="00844E14">
      <w:pPr>
        <w:pStyle w:val="Zwykytekst"/>
        <w:numPr>
          <w:ilvl w:val="0"/>
          <w:numId w:val="2"/>
        </w:numPr>
        <w:tabs>
          <w:tab w:val="clear" w:pos="851"/>
        </w:tabs>
        <w:spacing w:before="120"/>
        <w:ind w:left="284" w:hanging="284"/>
        <w:jc w:val="both"/>
        <w:rPr>
          <w:rFonts w:ascii="Arial" w:hAnsi="Arial" w:cs="Arial"/>
        </w:rPr>
      </w:pPr>
      <w:r w:rsidRPr="00134658">
        <w:rPr>
          <w:rFonts w:ascii="Arial" w:hAnsi="Arial" w:cs="Arial"/>
        </w:rPr>
        <w:t>Zamawiający zastrzega sobie prawo zmiany terminu rozpoczęcia realizacji Przedmiotu Umowy. Zmiana terminu, o której mowa w zdaniu poprzednim, nie stanowi zmiany Umowy i nie wymaga uzyskania zgody Wykonawcy. Zamawiający zobowiązany jest do poinformowania Wykonawcy na piśmie o zmianie terminu rozpoczęcia realizacji Przedmiotu Umowy z jednoczesnym wskazaniem nowego terminu rozpoczęcia realizacji Przedmiotu Umowy. Strony zgodnie postanawiają, że w przypadku zmiany przez Zamawiającego terminu rozpoczęcia prac, przewidzianego w ust. 1 powyżej, termin zakończenia prac zostaje zaktualizowany odpowiednio do przesuniętego terminu rozpoczęcia prac.</w:t>
      </w:r>
    </w:p>
    <w:p w14:paraId="5363978A" w14:textId="77777777" w:rsidR="00844E14" w:rsidRPr="00722723" w:rsidRDefault="00844E14" w:rsidP="00844E14">
      <w:pPr>
        <w:pStyle w:val="Akapitzlist"/>
        <w:numPr>
          <w:ilvl w:val="0"/>
          <w:numId w:val="2"/>
        </w:numPr>
        <w:tabs>
          <w:tab w:val="clear" w:pos="851"/>
          <w:tab w:val="num" w:pos="0"/>
        </w:tabs>
        <w:ind w:left="284" w:hanging="284"/>
        <w:jc w:val="both"/>
        <w:rPr>
          <w:rFonts w:ascii="Arial" w:hAnsi="Arial" w:cs="Arial"/>
        </w:rPr>
      </w:pPr>
      <w:r w:rsidRPr="00722723">
        <w:rPr>
          <w:rFonts w:ascii="Arial" w:hAnsi="Arial" w:cs="Arial"/>
        </w:rPr>
        <w:t>W przypadku opóźnienia W</w:t>
      </w:r>
      <w:r>
        <w:rPr>
          <w:rFonts w:ascii="Arial" w:hAnsi="Arial" w:cs="Arial"/>
        </w:rPr>
        <w:t>ykonawcy</w:t>
      </w:r>
      <w:r w:rsidRPr="00722723">
        <w:rPr>
          <w:rFonts w:ascii="Arial" w:hAnsi="Arial" w:cs="Arial"/>
        </w:rPr>
        <w:t xml:space="preserve"> w realizacji P</w:t>
      </w:r>
      <w:r>
        <w:rPr>
          <w:rFonts w:ascii="Arial" w:hAnsi="Arial" w:cs="Arial"/>
        </w:rPr>
        <w:t>rzedmiotu</w:t>
      </w:r>
      <w:r w:rsidRPr="00722723">
        <w:rPr>
          <w:rFonts w:ascii="Arial" w:hAnsi="Arial" w:cs="Arial"/>
        </w:rPr>
        <w:t xml:space="preserve"> U</w:t>
      </w:r>
      <w:r>
        <w:rPr>
          <w:rFonts w:ascii="Arial" w:hAnsi="Arial" w:cs="Arial"/>
        </w:rPr>
        <w:t>mowy</w:t>
      </w:r>
      <w:r w:rsidRPr="00722723">
        <w:rPr>
          <w:rFonts w:ascii="Arial" w:hAnsi="Arial" w:cs="Arial"/>
        </w:rPr>
        <w:t>, Z</w:t>
      </w:r>
      <w:r>
        <w:rPr>
          <w:rFonts w:ascii="Arial" w:hAnsi="Arial" w:cs="Arial"/>
        </w:rPr>
        <w:t>amawiający</w:t>
      </w:r>
      <w:r w:rsidRPr="00722723">
        <w:rPr>
          <w:rFonts w:ascii="Arial" w:hAnsi="Arial" w:cs="Arial"/>
        </w:rPr>
        <w:t>, niezależnie od innych uprawnień przewidzianych w U</w:t>
      </w:r>
      <w:r>
        <w:rPr>
          <w:rFonts w:ascii="Arial" w:hAnsi="Arial" w:cs="Arial"/>
        </w:rPr>
        <w:t>mowie</w:t>
      </w:r>
      <w:r w:rsidRPr="00722723">
        <w:rPr>
          <w:rFonts w:ascii="Arial" w:hAnsi="Arial" w:cs="Arial"/>
        </w:rPr>
        <w:t>, ma prawo żądania od W</w:t>
      </w:r>
      <w:r>
        <w:rPr>
          <w:rFonts w:ascii="Arial" w:hAnsi="Arial" w:cs="Arial"/>
        </w:rPr>
        <w:t>ykonawcy</w:t>
      </w:r>
      <w:r w:rsidRPr="00722723">
        <w:rPr>
          <w:rFonts w:ascii="Arial" w:hAnsi="Arial" w:cs="Arial"/>
        </w:rPr>
        <w:t xml:space="preserve"> zwiększenia potencjału </w:t>
      </w:r>
      <w:r w:rsidRPr="00722723">
        <w:rPr>
          <w:rFonts w:ascii="Arial" w:hAnsi="Arial" w:cs="Arial"/>
        </w:rPr>
        <w:lastRenderedPageBreak/>
        <w:t>wykonawczego, realizacji P</w:t>
      </w:r>
      <w:r>
        <w:rPr>
          <w:rFonts w:ascii="Arial" w:hAnsi="Arial" w:cs="Arial"/>
        </w:rPr>
        <w:t>rzedmiotu</w:t>
      </w:r>
      <w:r w:rsidRPr="00722723">
        <w:rPr>
          <w:rFonts w:ascii="Arial" w:hAnsi="Arial" w:cs="Arial"/>
        </w:rPr>
        <w:t xml:space="preserve"> U</w:t>
      </w:r>
      <w:r>
        <w:rPr>
          <w:rFonts w:ascii="Arial" w:hAnsi="Arial" w:cs="Arial"/>
        </w:rPr>
        <w:t>mowy</w:t>
      </w:r>
      <w:r w:rsidRPr="00722723">
        <w:rPr>
          <w:rFonts w:ascii="Arial" w:hAnsi="Arial" w:cs="Arial"/>
        </w:rPr>
        <w:t xml:space="preserve"> w wydłużonym dniu roboczym lub pracy zmianowej, w tym w dni ustawowo wolne od pracy, na koszt W</w:t>
      </w:r>
      <w:r>
        <w:rPr>
          <w:rFonts w:ascii="Arial" w:hAnsi="Arial" w:cs="Arial"/>
        </w:rPr>
        <w:t>ykonawcy</w:t>
      </w:r>
      <w:r w:rsidRPr="00722723">
        <w:rPr>
          <w:rFonts w:ascii="Arial" w:hAnsi="Arial" w:cs="Arial"/>
        </w:rPr>
        <w:t>, celem nadrobienia opóźnienia w realizacji P</w:t>
      </w:r>
      <w:r>
        <w:rPr>
          <w:rFonts w:ascii="Arial" w:hAnsi="Arial" w:cs="Arial"/>
        </w:rPr>
        <w:t xml:space="preserve">rzedmiotu </w:t>
      </w:r>
      <w:r w:rsidRPr="00722723">
        <w:rPr>
          <w:rFonts w:ascii="Arial" w:hAnsi="Arial" w:cs="Arial"/>
        </w:rPr>
        <w:t>U</w:t>
      </w:r>
      <w:r>
        <w:rPr>
          <w:rFonts w:ascii="Arial" w:hAnsi="Arial" w:cs="Arial"/>
        </w:rPr>
        <w:t>mowy</w:t>
      </w:r>
      <w:r w:rsidRPr="00722723">
        <w:rPr>
          <w:rFonts w:ascii="Arial" w:hAnsi="Arial" w:cs="Arial"/>
        </w:rPr>
        <w:t>.</w:t>
      </w:r>
    </w:p>
    <w:p w14:paraId="2EB96599" w14:textId="77777777" w:rsidR="00844E14" w:rsidRPr="00134658" w:rsidRDefault="00844E14" w:rsidP="00844E14">
      <w:pPr>
        <w:pStyle w:val="Tekstpodstawowy2"/>
        <w:tabs>
          <w:tab w:val="left" w:pos="284"/>
          <w:tab w:val="left" w:pos="426"/>
        </w:tabs>
        <w:jc w:val="both"/>
        <w:rPr>
          <w:rFonts w:ascii="Arial" w:hAnsi="Arial" w:cs="Arial"/>
          <w:sz w:val="20"/>
        </w:rPr>
      </w:pPr>
    </w:p>
    <w:p w14:paraId="197B579B"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4 – PODZIAŁ DOSTAW</w:t>
      </w:r>
    </w:p>
    <w:p w14:paraId="2BDC918D" w14:textId="77777777" w:rsidR="00844E14" w:rsidRPr="00134658" w:rsidRDefault="00844E14" w:rsidP="00844E14">
      <w:pPr>
        <w:pStyle w:val="Zwykytekst"/>
        <w:spacing w:before="120"/>
        <w:ind w:hanging="426"/>
        <w:jc w:val="both"/>
        <w:rPr>
          <w:rFonts w:ascii="Arial" w:hAnsi="Arial" w:cs="Arial"/>
        </w:rPr>
      </w:pPr>
      <w:r>
        <w:rPr>
          <w:rFonts w:ascii="Arial" w:hAnsi="Arial" w:cs="Arial"/>
        </w:rPr>
        <w:t xml:space="preserve">        </w:t>
      </w:r>
      <w:r w:rsidRPr="00134658">
        <w:rPr>
          <w:rFonts w:ascii="Arial" w:hAnsi="Arial" w:cs="Arial"/>
        </w:rPr>
        <w:t xml:space="preserve">Wszystkie materiały i sprzęt niezbędne do wykonania Przedmiotu Umowy dostarcza WYKONAWCA w ramach Wynagrodzenia. </w:t>
      </w:r>
    </w:p>
    <w:p w14:paraId="47C8A98F" w14:textId="77777777" w:rsidR="00844E14" w:rsidRPr="00134658" w:rsidRDefault="00844E14" w:rsidP="00844E14">
      <w:pPr>
        <w:pStyle w:val="Zwykytekst"/>
        <w:spacing w:before="120"/>
        <w:jc w:val="both"/>
        <w:rPr>
          <w:rFonts w:ascii="Arial" w:hAnsi="Arial" w:cs="Arial"/>
          <w:b/>
          <w:u w:val="single"/>
        </w:rPr>
      </w:pPr>
    </w:p>
    <w:p w14:paraId="781DBCE5" w14:textId="77777777" w:rsidR="00844E14" w:rsidRPr="00134658" w:rsidRDefault="00844E14" w:rsidP="00844E14">
      <w:pPr>
        <w:pStyle w:val="Zwykytekst"/>
        <w:spacing w:before="120"/>
        <w:jc w:val="both"/>
        <w:rPr>
          <w:rFonts w:ascii="Arial" w:hAnsi="Arial" w:cs="Arial"/>
          <w:b/>
          <w:u w:val="single"/>
        </w:rPr>
      </w:pPr>
      <w:r w:rsidRPr="00134658">
        <w:rPr>
          <w:rFonts w:ascii="Arial" w:hAnsi="Arial" w:cs="Arial"/>
          <w:b/>
          <w:u w:val="single"/>
        </w:rPr>
        <w:t>ARTYKUŁ 5 - WYNAGRODZENIE</w:t>
      </w:r>
    </w:p>
    <w:p w14:paraId="597FBAE6" w14:textId="77777777" w:rsidR="00A7482D" w:rsidRDefault="00A7482D" w:rsidP="0054633D">
      <w:pPr>
        <w:pStyle w:val="Zwykytekst"/>
        <w:numPr>
          <w:ilvl w:val="0"/>
          <w:numId w:val="22"/>
        </w:numPr>
        <w:spacing w:before="120"/>
        <w:ind w:left="357" w:hanging="357"/>
        <w:jc w:val="both"/>
        <w:rPr>
          <w:rFonts w:ascii="Arial" w:hAnsi="Arial" w:cs="Arial"/>
        </w:rPr>
      </w:pPr>
      <w:r>
        <w:rPr>
          <w:rFonts w:ascii="Arial" w:hAnsi="Arial" w:cs="Arial"/>
          <w:spacing w:val="2"/>
        </w:rPr>
        <w:t xml:space="preserve">STRONY ustalają wynagrodzenie ryczałtowe za wykonanie Przedmiotu Umowy na kwotę netto: </w:t>
      </w:r>
      <w:r>
        <w:rPr>
          <w:rFonts w:ascii="Arial" w:hAnsi="Arial" w:cs="Arial"/>
          <w:b/>
          <w:bCs/>
          <w:spacing w:val="2"/>
        </w:rPr>
        <w:t>………………………..</w:t>
      </w:r>
      <w:r>
        <w:rPr>
          <w:rFonts w:ascii="Arial" w:hAnsi="Arial" w:cs="Arial"/>
          <w:spacing w:val="2"/>
        </w:rPr>
        <w:t xml:space="preserve"> złotych, (</w:t>
      </w:r>
      <w:r>
        <w:rPr>
          <w:rFonts w:ascii="Arial" w:hAnsi="Arial" w:cs="Arial"/>
          <w:b/>
          <w:bCs/>
          <w:spacing w:val="2"/>
        </w:rPr>
        <w:t>………………………………………………</w:t>
      </w:r>
      <w:r>
        <w:rPr>
          <w:rFonts w:ascii="Arial" w:hAnsi="Arial" w:cs="Arial"/>
          <w:spacing w:val="2"/>
        </w:rPr>
        <w:t xml:space="preserve">). Wyżej wymienione wynagrodzenie uwzględnia koszty materiałów i sprzętu, wywozu, zagospodarowania, segregacji, utylizacji odpadów poremontowych, stan faktyczny realizacji prac oraz koszty uporządkowania terenu („Wynagrodzenie”). </w:t>
      </w:r>
    </w:p>
    <w:p w14:paraId="1431E066" w14:textId="77777777" w:rsidR="00A7482D" w:rsidRDefault="00A7482D" w:rsidP="0054633D">
      <w:pPr>
        <w:pStyle w:val="Zwykytekst"/>
        <w:numPr>
          <w:ilvl w:val="0"/>
          <w:numId w:val="22"/>
        </w:numPr>
        <w:spacing w:before="120"/>
        <w:jc w:val="both"/>
        <w:rPr>
          <w:rFonts w:ascii="Arial" w:hAnsi="Arial" w:cs="Arial"/>
          <w:spacing w:val="2"/>
        </w:rPr>
      </w:pPr>
      <w:r>
        <w:rPr>
          <w:rFonts w:ascii="Arial" w:hAnsi="Arial" w:cs="Arial"/>
          <w:spacing w:val="2"/>
        </w:rPr>
        <w:t>Roboty dodatkowe, wynikłe podczas realizacji Przedmiotu Umowy, do łącznej sumy 20% wartości   Wynagrodzenia netto, mogą być realizowane bez konieczności zawarcia aneksu, na podstawie podpisanego przez Strony Protokołu Robót Dodatkowych i Zamiennych (PRDZ).  Gdy kwota robót dodatkowych  przekroczy ww. limit, roboty dodatkowe będą realizowane przez Wykonawcę na podstawie obustronnie podpisanego aneksu do Umowy pod rygorem nieważności. Roboty dodatkowe, wykonane przez Wykonawcę bez zachowania wymogu pisemnego PRDZ bądź aneksu pod rygorem nieważności, traktowane będą jako roboty wykonane w ramach zakresu/ów rzeczowego/</w:t>
      </w:r>
      <w:proofErr w:type="spellStart"/>
      <w:r>
        <w:rPr>
          <w:rFonts w:ascii="Arial" w:hAnsi="Arial" w:cs="Arial"/>
          <w:spacing w:val="2"/>
        </w:rPr>
        <w:t>ych</w:t>
      </w:r>
      <w:proofErr w:type="spellEnd"/>
      <w:r>
        <w:rPr>
          <w:rFonts w:ascii="Arial" w:hAnsi="Arial" w:cs="Arial"/>
          <w:spacing w:val="2"/>
        </w:rPr>
        <w:t xml:space="preserve"> wskazanego/</w:t>
      </w:r>
      <w:proofErr w:type="spellStart"/>
      <w:r>
        <w:rPr>
          <w:rFonts w:ascii="Arial" w:hAnsi="Arial" w:cs="Arial"/>
          <w:spacing w:val="2"/>
        </w:rPr>
        <w:t>ych</w:t>
      </w:r>
      <w:proofErr w:type="spellEnd"/>
      <w:r>
        <w:rPr>
          <w:rFonts w:ascii="Arial" w:hAnsi="Arial" w:cs="Arial"/>
          <w:spacing w:val="2"/>
        </w:rPr>
        <w:t xml:space="preserve"> w art. 1 ust. 2 Umowy, za które Wykonawcy nie będzie przysługiwało dodatkowe wynagrodzenie. Z chwilą podpisania PRDZ przez osoby umocowane do reprezentowania Stron, następuje zmiana Wynagrodzenia za wykonanie Przedmiotu Umowy. PRDZ stanowi integralną część Umowy i wszelkie przepisy Umowy dotyczą również prac/usług ujętych w PRDZ.</w:t>
      </w:r>
    </w:p>
    <w:p w14:paraId="65A90188" w14:textId="682E9EEE" w:rsidR="00EA0FAD" w:rsidRPr="00EA0FAD" w:rsidRDefault="00EA0FAD" w:rsidP="00EA0FAD">
      <w:pPr>
        <w:pStyle w:val="Zwykytekst"/>
        <w:spacing w:before="120"/>
        <w:ind w:left="357"/>
        <w:jc w:val="both"/>
        <w:rPr>
          <w:rFonts w:ascii="Arial" w:hAnsi="Arial" w:cs="Arial"/>
        </w:rPr>
      </w:pPr>
      <w:r w:rsidRPr="00EA0FAD">
        <w:rPr>
          <w:rFonts w:ascii="Arial" w:hAnsi="Arial" w:cs="Arial"/>
        </w:rPr>
        <w:t>Roboty dodatkowe będą rozliczane kosztorysem powykonawczym potwierdzonym za zakres prac przez przedstawiciela Zamawiającego i Inspektora Nadzoru ORLEN S.A. oraz zweryfikowanym pod względem handlowym przez Zespół ds. Kosztorysów Zamawiającego sporządzonym na podstawie parametrów do kosztorysowania:</w:t>
      </w:r>
    </w:p>
    <w:p w14:paraId="1FAC9B05" w14:textId="77777777" w:rsidR="00EA0FAD" w:rsidRPr="00EA0FAD" w:rsidRDefault="00EA0FAD" w:rsidP="00EA0FAD">
      <w:pPr>
        <w:pStyle w:val="Zwykytekst"/>
        <w:spacing w:before="120"/>
        <w:ind w:left="357"/>
        <w:jc w:val="both"/>
        <w:rPr>
          <w:rFonts w:ascii="Arial" w:hAnsi="Arial" w:cs="Arial"/>
        </w:rPr>
      </w:pPr>
      <w:r w:rsidRPr="00EA0FAD">
        <w:rPr>
          <w:rFonts w:ascii="Arial" w:hAnsi="Arial" w:cs="Arial"/>
        </w:rPr>
        <w:t>Branża budowlana:</w:t>
      </w:r>
    </w:p>
    <w:p w14:paraId="3BC3D5C6" w14:textId="1BD3C591" w:rsidR="00EA0FAD" w:rsidRPr="00EA0FAD" w:rsidRDefault="00EA0FAD" w:rsidP="00EA0FAD">
      <w:pPr>
        <w:pStyle w:val="Zwykytekst"/>
        <w:spacing w:before="120"/>
        <w:ind w:left="357"/>
        <w:jc w:val="both"/>
        <w:rPr>
          <w:rFonts w:ascii="Arial" w:hAnsi="Arial" w:cs="Arial"/>
        </w:rPr>
      </w:pPr>
      <w:proofErr w:type="spellStart"/>
      <w:r w:rsidRPr="00EA0FAD">
        <w:rPr>
          <w:rFonts w:ascii="Arial" w:hAnsi="Arial" w:cs="Arial"/>
        </w:rPr>
        <w:t>Rbg</w:t>
      </w:r>
      <w:proofErr w:type="spellEnd"/>
      <w:r w:rsidRPr="00EA0FAD">
        <w:rPr>
          <w:rFonts w:ascii="Arial" w:hAnsi="Arial" w:cs="Arial"/>
        </w:rPr>
        <w:t xml:space="preserve"> = </w:t>
      </w:r>
      <w:r w:rsidR="004D6D3B">
        <w:rPr>
          <w:rFonts w:ascii="Arial" w:hAnsi="Arial" w:cs="Arial"/>
        </w:rPr>
        <w:t>………..</w:t>
      </w:r>
      <w:r w:rsidRPr="00EA0FAD">
        <w:rPr>
          <w:rFonts w:ascii="Arial" w:hAnsi="Arial" w:cs="Arial"/>
        </w:rPr>
        <w:t xml:space="preserve"> zł</w:t>
      </w:r>
    </w:p>
    <w:p w14:paraId="62ECE74B" w14:textId="2C62571C" w:rsidR="00EA0FAD" w:rsidRPr="00EA0FAD" w:rsidRDefault="00EA0FAD" w:rsidP="00EA0FAD">
      <w:pPr>
        <w:pStyle w:val="Zwykytekst"/>
        <w:spacing w:before="120"/>
        <w:ind w:left="357"/>
        <w:jc w:val="both"/>
        <w:rPr>
          <w:rFonts w:ascii="Arial" w:hAnsi="Arial" w:cs="Arial"/>
        </w:rPr>
      </w:pPr>
      <w:proofErr w:type="spellStart"/>
      <w:r w:rsidRPr="00EA0FAD">
        <w:rPr>
          <w:rFonts w:ascii="Arial" w:hAnsi="Arial" w:cs="Arial"/>
        </w:rPr>
        <w:t>Kp</w:t>
      </w:r>
      <w:proofErr w:type="spellEnd"/>
      <w:r w:rsidRPr="00EA0FAD">
        <w:rPr>
          <w:rFonts w:ascii="Arial" w:hAnsi="Arial" w:cs="Arial"/>
        </w:rPr>
        <w:t xml:space="preserve"> = </w:t>
      </w:r>
      <w:r w:rsidR="004D6D3B">
        <w:rPr>
          <w:rFonts w:ascii="Arial" w:hAnsi="Arial" w:cs="Arial"/>
        </w:rPr>
        <w:t>………</w:t>
      </w:r>
      <w:r w:rsidRPr="00EA0FAD">
        <w:rPr>
          <w:rFonts w:ascii="Arial" w:hAnsi="Arial" w:cs="Arial"/>
        </w:rPr>
        <w:t xml:space="preserve">% od </w:t>
      </w:r>
      <w:proofErr w:type="spellStart"/>
      <w:r w:rsidRPr="00EA0FAD">
        <w:rPr>
          <w:rFonts w:ascii="Arial" w:hAnsi="Arial" w:cs="Arial"/>
        </w:rPr>
        <w:t>Rbezp</w:t>
      </w:r>
      <w:proofErr w:type="spellEnd"/>
      <w:r w:rsidRPr="00EA0FAD">
        <w:rPr>
          <w:rFonts w:ascii="Arial" w:hAnsi="Arial" w:cs="Arial"/>
        </w:rPr>
        <w:t>.,</w:t>
      </w:r>
      <w:proofErr w:type="spellStart"/>
      <w:r w:rsidRPr="00EA0FAD">
        <w:rPr>
          <w:rFonts w:ascii="Arial" w:hAnsi="Arial" w:cs="Arial"/>
        </w:rPr>
        <w:t>Sbezp</w:t>
      </w:r>
      <w:proofErr w:type="spellEnd"/>
      <w:r w:rsidRPr="00EA0FAD">
        <w:rPr>
          <w:rFonts w:ascii="Arial" w:hAnsi="Arial" w:cs="Arial"/>
        </w:rPr>
        <w:t>.</w:t>
      </w:r>
    </w:p>
    <w:p w14:paraId="35720455" w14:textId="55DFDA5B" w:rsidR="00EA0FAD" w:rsidRPr="00EA0FAD" w:rsidRDefault="00EA0FAD" w:rsidP="00EA0FAD">
      <w:pPr>
        <w:pStyle w:val="Zwykytekst"/>
        <w:spacing w:before="120"/>
        <w:ind w:left="357"/>
        <w:jc w:val="both"/>
        <w:rPr>
          <w:rFonts w:ascii="Arial" w:hAnsi="Arial" w:cs="Arial"/>
        </w:rPr>
      </w:pPr>
      <w:proofErr w:type="spellStart"/>
      <w:r w:rsidRPr="00EA0FAD">
        <w:rPr>
          <w:rFonts w:ascii="Arial" w:hAnsi="Arial" w:cs="Arial"/>
        </w:rPr>
        <w:t>Kz</w:t>
      </w:r>
      <w:proofErr w:type="spellEnd"/>
      <w:r w:rsidRPr="00EA0FAD">
        <w:rPr>
          <w:rFonts w:ascii="Arial" w:hAnsi="Arial" w:cs="Arial"/>
        </w:rPr>
        <w:t xml:space="preserve"> = </w:t>
      </w:r>
      <w:r w:rsidR="004D6D3B">
        <w:rPr>
          <w:rFonts w:ascii="Arial" w:hAnsi="Arial" w:cs="Arial"/>
        </w:rPr>
        <w:t>……….</w:t>
      </w:r>
      <w:r w:rsidRPr="00EA0FAD">
        <w:rPr>
          <w:rFonts w:ascii="Arial" w:hAnsi="Arial" w:cs="Arial"/>
        </w:rPr>
        <w:t xml:space="preserve">% od </w:t>
      </w:r>
      <w:proofErr w:type="spellStart"/>
      <w:r w:rsidRPr="00EA0FAD">
        <w:rPr>
          <w:rFonts w:ascii="Arial" w:hAnsi="Arial" w:cs="Arial"/>
        </w:rPr>
        <w:t>Mbezp</w:t>
      </w:r>
      <w:proofErr w:type="spellEnd"/>
      <w:r w:rsidRPr="00EA0FAD">
        <w:rPr>
          <w:rFonts w:ascii="Arial" w:hAnsi="Arial" w:cs="Arial"/>
        </w:rPr>
        <w:t>.</w:t>
      </w:r>
    </w:p>
    <w:p w14:paraId="721D13C8" w14:textId="0CB39FBE" w:rsidR="00EA0FAD" w:rsidRPr="00EA0FAD" w:rsidRDefault="00EA0FAD" w:rsidP="00EA0FAD">
      <w:pPr>
        <w:pStyle w:val="Zwykytekst"/>
        <w:spacing w:before="120"/>
        <w:ind w:left="357"/>
        <w:jc w:val="both"/>
        <w:rPr>
          <w:rFonts w:ascii="Arial" w:hAnsi="Arial" w:cs="Arial"/>
        </w:rPr>
      </w:pPr>
      <w:r w:rsidRPr="00EA0FAD">
        <w:rPr>
          <w:rFonts w:ascii="Arial" w:hAnsi="Arial" w:cs="Arial"/>
        </w:rPr>
        <w:t xml:space="preserve">Z = </w:t>
      </w:r>
      <w:r w:rsidR="004D6D3B">
        <w:rPr>
          <w:rFonts w:ascii="Arial" w:hAnsi="Arial" w:cs="Arial"/>
        </w:rPr>
        <w:t>………..</w:t>
      </w:r>
      <w:r w:rsidRPr="00EA0FAD">
        <w:rPr>
          <w:rFonts w:ascii="Arial" w:hAnsi="Arial" w:cs="Arial"/>
        </w:rPr>
        <w:t xml:space="preserve">% </w:t>
      </w:r>
      <w:proofErr w:type="spellStart"/>
      <w:r w:rsidRPr="00EA0FAD">
        <w:rPr>
          <w:rFonts w:ascii="Arial" w:hAnsi="Arial" w:cs="Arial"/>
        </w:rPr>
        <w:t>R,S,Kp</w:t>
      </w:r>
      <w:proofErr w:type="spellEnd"/>
    </w:p>
    <w:p w14:paraId="1C0E02F5" w14:textId="77777777" w:rsidR="00EA0FAD" w:rsidRDefault="00EA0FAD" w:rsidP="00EA0FAD">
      <w:pPr>
        <w:pStyle w:val="Zwykytekst"/>
        <w:spacing w:before="120"/>
        <w:ind w:left="357"/>
        <w:jc w:val="both"/>
        <w:rPr>
          <w:rFonts w:ascii="Arial" w:hAnsi="Arial" w:cs="Arial"/>
        </w:rPr>
      </w:pPr>
      <w:r w:rsidRPr="00EA0FAD">
        <w:rPr>
          <w:rFonts w:ascii="Arial" w:hAnsi="Arial" w:cs="Arial"/>
        </w:rPr>
        <w:t>Bazą normatywna do ustalenia nakładów R,M,S są Katalogi Nakładów Rzeczowych (KNR) oraz w dalszej kolejności KSNR, KNP, KNK, normy zakładowe, kalkulacje indywidualne, a w szczególnych przypadkach nakłady rzeczywiste.</w:t>
      </w:r>
    </w:p>
    <w:p w14:paraId="7BD29E26" w14:textId="5F93EF52" w:rsidR="00844E14" w:rsidRDefault="00844E14" w:rsidP="00EA0FAD">
      <w:pPr>
        <w:pStyle w:val="Zwykytekst"/>
        <w:spacing w:before="120"/>
        <w:ind w:left="357"/>
        <w:jc w:val="both"/>
        <w:rPr>
          <w:rFonts w:ascii="Arial" w:hAnsi="Arial" w:cs="Arial"/>
        </w:rPr>
      </w:pPr>
      <w:r w:rsidRPr="001639AF">
        <w:rPr>
          <w:rFonts w:ascii="Arial" w:hAnsi="Arial" w:cs="Arial"/>
        </w:rPr>
        <w:t xml:space="preserve">Ceny materiałów – średnie rynkowe ceny materiałów zgodnie z cennikiem </w:t>
      </w:r>
      <w:proofErr w:type="spellStart"/>
      <w:r w:rsidRPr="001639AF">
        <w:rPr>
          <w:rFonts w:ascii="Arial" w:hAnsi="Arial" w:cs="Arial"/>
        </w:rPr>
        <w:t>Sekocenbud</w:t>
      </w:r>
      <w:proofErr w:type="spellEnd"/>
      <w:r w:rsidRPr="001639AF">
        <w:rPr>
          <w:rFonts w:ascii="Arial" w:hAnsi="Arial" w:cs="Arial"/>
        </w:rPr>
        <w:t xml:space="preserve"> z kwartału najbardziej zbliżonego do okresu wykonania robót. Jednostkowe ceny materiałów (udokumentowane </w:t>
      </w:r>
      <w:r>
        <w:rPr>
          <w:rFonts w:ascii="Arial" w:hAnsi="Arial" w:cs="Arial"/>
        </w:rPr>
        <w:t xml:space="preserve">na każde żądanie Zamawiającego) </w:t>
      </w:r>
      <w:r w:rsidRPr="001639AF">
        <w:rPr>
          <w:rFonts w:ascii="Arial" w:hAnsi="Arial" w:cs="Arial"/>
        </w:rPr>
        <w:t>rynkowe nie odbiegające (nie przewyższa</w:t>
      </w:r>
      <w:r>
        <w:rPr>
          <w:rFonts w:ascii="Arial" w:hAnsi="Arial" w:cs="Arial"/>
        </w:rPr>
        <w:t>jące) cen lokalnych rynkowych.</w:t>
      </w:r>
    </w:p>
    <w:p w14:paraId="5A0A0A85" w14:textId="4950F4FB" w:rsidR="00844E14" w:rsidRDefault="00844E14" w:rsidP="00844E14">
      <w:pPr>
        <w:pStyle w:val="Zwykytekst"/>
        <w:spacing w:before="120"/>
        <w:ind w:left="357"/>
        <w:jc w:val="both"/>
        <w:rPr>
          <w:rFonts w:ascii="Arial" w:hAnsi="Arial" w:cs="Arial"/>
        </w:rPr>
      </w:pPr>
      <w:r w:rsidRPr="001639AF">
        <w:rPr>
          <w:rFonts w:ascii="Arial" w:hAnsi="Arial" w:cs="Arial"/>
        </w:rPr>
        <w:t xml:space="preserve">Ceny sprzętu – średnie rynkowe ceny najmu sprzętu zgodnie z cennikiem </w:t>
      </w:r>
      <w:proofErr w:type="spellStart"/>
      <w:r w:rsidRPr="001639AF">
        <w:rPr>
          <w:rFonts w:ascii="Arial" w:hAnsi="Arial" w:cs="Arial"/>
        </w:rPr>
        <w:t>Sekocenbud</w:t>
      </w:r>
      <w:proofErr w:type="spellEnd"/>
      <w:r w:rsidRPr="001639AF">
        <w:rPr>
          <w:rFonts w:ascii="Arial" w:hAnsi="Arial" w:cs="Arial"/>
        </w:rPr>
        <w:t xml:space="preserve"> z kwartału najbardziej zbliżonego do okresu wykonania robót. Zmiana parametrów sprzętu w stosunku do przyjętego w KNR wyłącznie w </w:t>
      </w:r>
      <w:r w:rsidR="002665C1">
        <w:rPr>
          <w:rFonts w:ascii="Arial" w:hAnsi="Arial" w:cs="Arial"/>
        </w:rPr>
        <w:t>u</w:t>
      </w:r>
      <w:r w:rsidRPr="001639AF">
        <w:rPr>
          <w:rFonts w:ascii="Arial" w:hAnsi="Arial" w:cs="Arial"/>
        </w:rPr>
        <w:t>zgodnieniu z Zamawiającym, przy jednoczesnym uzgodnieniu zmiany bądź akceptacji nakładów jednostkowych.</w:t>
      </w:r>
    </w:p>
    <w:p w14:paraId="4E426DC0" w14:textId="7234BFB5" w:rsidR="00844E14" w:rsidRDefault="00844E14" w:rsidP="00844E14">
      <w:pPr>
        <w:pStyle w:val="Zwykytekst"/>
        <w:spacing w:before="120"/>
        <w:ind w:left="357"/>
        <w:jc w:val="both"/>
        <w:rPr>
          <w:ins w:id="0" w:author="Gargol-Ośko Kinga (PRO)" w:date="2025-11-19T10:34:00Z"/>
          <w:rFonts w:ascii="Arial" w:hAnsi="Arial" w:cs="Arial"/>
        </w:rPr>
      </w:pPr>
      <w:r w:rsidRPr="002C7022">
        <w:rPr>
          <w:rFonts w:ascii="Arial" w:hAnsi="Arial" w:cs="Arial"/>
        </w:rPr>
        <w:t>Do Robót dodatkowych stosuje się postanowienia Art. 6 poniżej, w tym postanowienia odnoszące się do KAUCJI GWARANCYJNEJ, Gwarancji należytego wykonania robót i Gwarancji usunięcia WAD i USTEREK.</w:t>
      </w:r>
    </w:p>
    <w:p w14:paraId="6CAB7757" w14:textId="77777777" w:rsidR="00AD278A" w:rsidRPr="00134658" w:rsidRDefault="00AD278A" w:rsidP="00844E14">
      <w:pPr>
        <w:pStyle w:val="Zwykytekst"/>
        <w:spacing w:before="120"/>
        <w:ind w:left="357"/>
        <w:jc w:val="both"/>
        <w:rPr>
          <w:rFonts w:ascii="Arial" w:hAnsi="Arial" w:cs="Arial"/>
        </w:rPr>
      </w:pPr>
    </w:p>
    <w:p w14:paraId="65794BFE" w14:textId="77777777" w:rsidR="00844E14" w:rsidRPr="00134658" w:rsidRDefault="00844E14" w:rsidP="00844E14">
      <w:pPr>
        <w:pStyle w:val="Zwykytekst"/>
        <w:spacing w:before="120"/>
        <w:ind w:left="357"/>
        <w:jc w:val="both"/>
        <w:rPr>
          <w:rFonts w:ascii="Arial" w:hAnsi="Arial" w:cs="Arial"/>
        </w:rPr>
      </w:pPr>
    </w:p>
    <w:p w14:paraId="79654907"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6 - PŁATNOŚCI</w:t>
      </w:r>
    </w:p>
    <w:p w14:paraId="3DAF981D" w14:textId="0F93F049"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Należność za wykonany P</w:t>
      </w:r>
      <w:r w:rsidR="00CD44FF">
        <w:rPr>
          <w:rFonts w:ascii="Arial" w:hAnsi="Arial" w:cs="Arial"/>
          <w:sz w:val="20"/>
        </w:rPr>
        <w:t>rzedmiot</w:t>
      </w:r>
      <w:r w:rsidRPr="00134658">
        <w:rPr>
          <w:rFonts w:ascii="Arial" w:hAnsi="Arial" w:cs="Arial"/>
          <w:sz w:val="20"/>
        </w:rPr>
        <w:t xml:space="preserve"> U</w:t>
      </w:r>
      <w:r w:rsidR="00CD44FF">
        <w:rPr>
          <w:rFonts w:ascii="Arial" w:hAnsi="Arial" w:cs="Arial"/>
          <w:sz w:val="20"/>
        </w:rPr>
        <w:t>mowy</w:t>
      </w:r>
      <w:r w:rsidRPr="00134658">
        <w:rPr>
          <w:rFonts w:ascii="Arial" w:hAnsi="Arial" w:cs="Arial"/>
          <w:sz w:val="20"/>
        </w:rPr>
        <w:t xml:space="preserve"> regulowana będzie miesięcznie fakturami VAT wg procentowego zaangażowania </w:t>
      </w:r>
      <w:r>
        <w:rPr>
          <w:rFonts w:ascii="Arial" w:hAnsi="Arial" w:cs="Arial"/>
          <w:sz w:val="20"/>
        </w:rPr>
        <w:t xml:space="preserve">i wykonania </w:t>
      </w:r>
      <w:r w:rsidRPr="00134658">
        <w:rPr>
          <w:rFonts w:ascii="Arial" w:hAnsi="Arial" w:cs="Arial"/>
          <w:sz w:val="20"/>
        </w:rPr>
        <w:t>prac</w:t>
      </w:r>
      <w:r>
        <w:rPr>
          <w:rFonts w:ascii="Arial" w:hAnsi="Arial" w:cs="Arial"/>
          <w:sz w:val="20"/>
        </w:rPr>
        <w:t>,</w:t>
      </w:r>
      <w:r w:rsidRPr="00134658">
        <w:rPr>
          <w:rFonts w:ascii="Arial" w:hAnsi="Arial" w:cs="Arial"/>
          <w:sz w:val="20"/>
        </w:rPr>
        <w:t xml:space="preserve"> wystawionymi na podstawie podpisanego protokołu </w:t>
      </w:r>
      <w:r w:rsidRPr="00134658">
        <w:rPr>
          <w:rFonts w:ascii="Arial" w:hAnsi="Arial" w:cs="Arial"/>
          <w:sz w:val="20"/>
        </w:rPr>
        <w:lastRenderedPageBreak/>
        <w:t>odbioru robót, pod warunkiem przedłożenia przez WYKONAWCĘ oświadczeń wszystkich Podwykonawców o uregulowaniu wobec nich wszelkich należności zgodnie z ust. 3</w:t>
      </w:r>
      <w:r w:rsidR="00EA39F5">
        <w:rPr>
          <w:rFonts w:ascii="Arial" w:hAnsi="Arial" w:cs="Arial"/>
          <w:sz w:val="20"/>
        </w:rPr>
        <w:t xml:space="preserve"> niniejszego artykułu</w:t>
      </w:r>
      <w:r w:rsidRPr="00134658">
        <w:rPr>
          <w:rFonts w:ascii="Arial" w:hAnsi="Arial" w:cs="Arial"/>
          <w:sz w:val="20"/>
        </w:rPr>
        <w:t>.</w:t>
      </w:r>
    </w:p>
    <w:p w14:paraId="146B7312" w14:textId="7D3D2701"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Strony postanawiają, że rozliczenie za wykonane roboty będzie odbywać się fakturami częściowymi, miesięcznymi, wystawianymi wg szacunkowego</w:t>
      </w:r>
      <w:r>
        <w:rPr>
          <w:rFonts w:ascii="Arial" w:hAnsi="Arial" w:cs="Arial"/>
          <w:sz w:val="20"/>
        </w:rPr>
        <w:t>,</w:t>
      </w:r>
      <w:r w:rsidRPr="00134658">
        <w:rPr>
          <w:rFonts w:ascii="Arial" w:hAnsi="Arial" w:cs="Arial"/>
          <w:sz w:val="20"/>
        </w:rPr>
        <w:t xml:space="preserve"> procentowego stanu zaawansowania robót.</w:t>
      </w:r>
      <w:r w:rsidR="00E3212E">
        <w:rPr>
          <w:rFonts w:ascii="Arial" w:hAnsi="Arial" w:cs="Arial"/>
          <w:sz w:val="20"/>
        </w:rPr>
        <w:t xml:space="preserve"> </w:t>
      </w:r>
    </w:p>
    <w:p w14:paraId="792A278B" w14:textId="77777777"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Płatność realizowana będzie w ciągu 30 dni od daty doręczenia ZAMAWIAJĄCEMU następujących dokumentów:</w:t>
      </w:r>
    </w:p>
    <w:p w14:paraId="613BED90" w14:textId="77777777"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faktury VAT. W przypadku nie przedłożenia gwarancji należytego wykonania, zaakceptowanej przez ZAMAWIAJĄCEGO, do dnia wystawienia pierwszej faktury przez Wykonawcę na każdej fakturze wyszczególniona będzie kwota, która stanowi wstrzymanie płatności tytułem gwarancji dobrego wykonania w wysokości 10% wartości netto faktury,</w:t>
      </w:r>
    </w:p>
    <w:p w14:paraId="5315A712" w14:textId="3975ED06"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finansowego protokołu odbioru robót, podpisanego  ze strony ZAMAWIAJĄCEGO przez Kierownika Projektu, ze strony WYKONAWCY przez Kierownika Projektu,</w:t>
      </w:r>
    </w:p>
    <w:p w14:paraId="00B73DC0" w14:textId="77777777"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oświadczenia o zapłaceniu przez Zamawiającego na rzecz Wykonawcy wszystkich dotychczas wymagalnych należności z tytułu powierzonych im prac w ramach danego zakresu rzeczowego Przedmiotu Umowy</w:t>
      </w:r>
    </w:p>
    <w:p w14:paraId="10C8AAEC" w14:textId="7FD73B60"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pisemnego oświadczenia wszystkich podwykonawców oraz dalszych podwykonawców, będących wykonawcami robót budowlano-montażowych, o zapłaceniu na ich rzecz</w:t>
      </w:r>
      <w:r>
        <w:rPr>
          <w:rFonts w:ascii="Arial" w:hAnsi="Arial" w:cs="Arial"/>
          <w:sz w:val="20"/>
        </w:rPr>
        <w:t xml:space="preserve"> przez Wykonawcę</w:t>
      </w:r>
      <w:r w:rsidRPr="00134658">
        <w:rPr>
          <w:rFonts w:ascii="Arial" w:hAnsi="Arial" w:cs="Arial"/>
          <w:sz w:val="20"/>
        </w:rPr>
        <w:t xml:space="preserve"> wszystkich należności z tytułu powierzonych im prac w ramach danego zakresu rzeczowego Przedmiotu Umowy lub oświadczeni</w:t>
      </w:r>
      <w:r w:rsidR="008F1E65">
        <w:rPr>
          <w:rFonts w:ascii="Arial" w:hAnsi="Arial" w:cs="Arial"/>
          <w:sz w:val="20"/>
        </w:rPr>
        <w:t>a</w:t>
      </w:r>
      <w:r w:rsidRPr="00134658">
        <w:rPr>
          <w:rFonts w:ascii="Arial" w:hAnsi="Arial" w:cs="Arial"/>
          <w:sz w:val="20"/>
        </w:rPr>
        <w:t xml:space="preserve"> </w:t>
      </w:r>
      <w:r w:rsidR="008F1E65">
        <w:rPr>
          <w:rFonts w:ascii="Arial" w:hAnsi="Arial" w:cs="Arial"/>
          <w:sz w:val="20"/>
        </w:rPr>
        <w:t>p</w:t>
      </w:r>
      <w:r w:rsidRPr="00134658">
        <w:rPr>
          <w:rFonts w:ascii="Arial" w:hAnsi="Arial" w:cs="Arial"/>
          <w:sz w:val="20"/>
        </w:rPr>
        <w:t>odwykonawcy o wykonywaniu prac siłami własnymi bez udziału podwykonawców i dalszych podwykonawców, z tym zastrzeżeniem, że w przypadku faktury końcowej wystawionej przez Wykonawcę  jest on zobowiązany przedstawić pisemne oświadczenia wszystkich podwykonawców oraz dalszych podwykonawców będących wykonawcami robót budowlano-montażowych, o zapłaceniu na ich rzecz wszystkich należności z tytułu powierzonych im prac w ramach danego zakresu rzeczowego Przedmiotu Umowy. Oświadczenia wszystkich podwykonawców oraz dalszych podwykonawców, o których mowa w zdaniu poprzednim, nie mogą być wystawione z datą wcześniejszą niż protokół odbioru robót załączony do faktury Wykonawcy.</w:t>
      </w:r>
    </w:p>
    <w:p w14:paraId="7D51CDBD" w14:textId="77777777"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Faktura będzie płatna przelewem na konto WYKONAWCY wskazane w fakturze. Za datę zapłaty faktury przyjmuje się dzień obciążenia rachunku ZAMAWIAJĄCEGO.</w:t>
      </w:r>
    </w:p>
    <w:p w14:paraId="464EC53B" w14:textId="28C3F2D5" w:rsidR="00844E14" w:rsidRPr="00134658" w:rsidRDefault="00844E14" w:rsidP="0054633D">
      <w:pPr>
        <w:pStyle w:val="Nagwek2"/>
        <w:numPr>
          <w:ilvl w:val="0"/>
          <w:numId w:val="4"/>
        </w:numPr>
        <w:jc w:val="both"/>
        <w:rPr>
          <w:rFonts w:ascii="Arial" w:hAnsi="Arial" w:cs="Arial"/>
          <w:b w:val="0"/>
          <w:bCs w:val="0"/>
          <w:i w:val="0"/>
          <w:iCs w:val="0"/>
          <w:sz w:val="20"/>
          <w:szCs w:val="20"/>
        </w:rPr>
      </w:pPr>
      <w:r w:rsidRPr="00134658">
        <w:rPr>
          <w:rFonts w:ascii="Arial" w:hAnsi="Arial" w:cs="Arial"/>
          <w:b w:val="0"/>
          <w:bCs w:val="0"/>
          <w:i w:val="0"/>
          <w:iCs w:val="0"/>
          <w:sz w:val="20"/>
          <w:szCs w:val="20"/>
        </w:rPr>
        <w:t xml:space="preserve">WYKONAWCA zobowiązuje się do wpłaty zabezpieczenia należytego wykonania </w:t>
      </w:r>
      <w:r w:rsidR="00CD44FF">
        <w:rPr>
          <w:rFonts w:ascii="Arial" w:hAnsi="Arial" w:cs="Arial"/>
          <w:b w:val="0"/>
          <w:bCs w:val="0"/>
          <w:i w:val="0"/>
          <w:iCs w:val="0"/>
          <w:sz w:val="20"/>
          <w:szCs w:val="20"/>
        </w:rPr>
        <w:t>P</w:t>
      </w:r>
      <w:r w:rsidRPr="00134658">
        <w:rPr>
          <w:rFonts w:ascii="Arial" w:hAnsi="Arial" w:cs="Arial"/>
          <w:b w:val="0"/>
          <w:bCs w:val="0"/>
          <w:i w:val="0"/>
          <w:iCs w:val="0"/>
          <w:sz w:val="20"/>
          <w:szCs w:val="20"/>
        </w:rPr>
        <w:t xml:space="preserve">rzedmiotu UMOWY </w:t>
      </w:r>
      <w:r>
        <w:rPr>
          <w:rFonts w:ascii="Arial" w:hAnsi="Arial" w:cs="Arial"/>
          <w:b w:val="0"/>
          <w:bCs w:val="0"/>
          <w:i w:val="0"/>
          <w:iCs w:val="0"/>
          <w:sz w:val="20"/>
          <w:szCs w:val="20"/>
        </w:rPr>
        <w:t xml:space="preserve">oraz usunięcia wad i usterek w okresie gwarancyjnym </w:t>
      </w:r>
      <w:r w:rsidRPr="004E3B1E">
        <w:rPr>
          <w:rFonts w:ascii="Arial" w:hAnsi="Arial" w:cs="Arial"/>
          <w:b w:val="0"/>
          <w:bCs w:val="0"/>
          <w:i w:val="0"/>
          <w:iCs w:val="0"/>
          <w:sz w:val="20"/>
          <w:szCs w:val="20"/>
        </w:rPr>
        <w:t>(dalej „KAUCJA GWARANCYJNA</w:t>
      </w:r>
      <w:r w:rsidRPr="00CF7E8D">
        <w:rPr>
          <w:rFonts w:ascii="Arial" w:hAnsi="Arial" w:cs="Arial"/>
          <w:b w:val="0"/>
          <w:bCs w:val="0"/>
          <w:i w:val="0"/>
          <w:iCs w:val="0"/>
          <w:sz w:val="20"/>
          <w:szCs w:val="20"/>
        </w:rPr>
        <w:t xml:space="preserve"> </w:t>
      </w:r>
      <w:r>
        <w:rPr>
          <w:rFonts w:ascii="Arial" w:hAnsi="Arial" w:cs="Arial"/>
          <w:b w:val="0"/>
          <w:bCs w:val="0"/>
          <w:i w:val="0"/>
          <w:iCs w:val="0"/>
          <w:sz w:val="20"/>
          <w:szCs w:val="20"/>
        </w:rPr>
        <w:t xml:space="preserve">(z okresem obowiązywania do 30 dni po upływie okresu gwarancyjnego) </w:t>
      </w:r>
      <w:r w:rsidRPr="00134658">
        <w:rPr>
          <w:rFonts w:ascii="Arial" w:hAnsi="Arial" w:cs="Arial"/>
          <w:b w:val="0"/>
          <w:bCs w:val="0"/>
          <w:i w:val="0"/>
          <w:iCs w:val="0"/>
          <w:sz w:val="20"/>
          <w:szCs w:val="20"/>
        </w:rPr>
        <w:t>lub przedstawienia gwarancji należytego wykonania</w:t>
      </w:r>
      <w:r>
        <w:rPr>
          <w:rFonts w:ascii="Arial" w:hAnsi="Arial" w:cs="Arial"/>
          <w:b w:val="0"/>
          <w:bCs w:val="0"/>
          <w:i w:val="0"/>
          <w:iCs w:val="0"/>
          <w:sz w:val="20"/>
          <w:szCs w:val="20"/>
        </w:rPr>
        <w:t xml:space="preserve"> </w:t>
      </w:r>
      <w:r w:rsidR="00CD44FF">
        <w:rPr>
          <w:rFonts w:ascii="Arial" w:hAnsi="Arial" w:cs="Arial"/>
          <w:b w:val="0"/>
          <w:bCs w:val="0"/>
          <w:i w:val="0"/>
          <w:iCs w:val="0"/>
          <w:sz w:val="20"/>
          <w:szCs w:val="20"/>
        </w:rPr>
        <w:t>P</w:t>
      </w:r>
      <w:r>
        <w:rPr>
          <w:rFonts w:ascii="Arial" w:hAnsi="Arial" w:cs="Arial"/>
          <w:b w:val="0"/>
          <w:bCs w:val="0"/>
          <w:i w:val="0"/>
          <w:iCs w:val="0"/>
          <w:sz w:val="20"/>
          <w:szCs w:val="20"/>
        </w:rPr>
        <w:t>rzedmiotu Umowy wraz z gwarancją usunięcia wad i usterek w okresie gwarancyjnym (z okresem obowiązywania (i)</w:t>
      </w:r>
      <w:r w:rsidRPr="00842623">
        <w:t xml:space="preserve"> </w:t>
      </w:r>
      <w:r w:rsidRPr="00842623">
        <w:rPr>
          <w:rFonts w:ascii="Arial" w:hAnsi="Arial" w:cs="Arial"/>
          <w:b w:val="0"/>
          <w:bCs w:val="0"/>
          <w:i w:val="0"/>
          <w:iCs w:val="0"/>
          <w:sz w:val="20"/>
          <w:szCs w:val="20"/>
        </w:rPr>
        <w:t xml:space="preserve">dla gwarancji należytego wykonania </w:t>
      </w:r>
      <w:r w:rsidR="00CD44FF">
        <w:rPr>
          <w:rFonts w:ascii="Arial" w:hAnsi="Arial" w:cs="Arial"/>
          <w:b w:val="0"/>
          <w:bCs w:val="0"/>
          <w:i w:val="0"/>
          <w:iCs w:val="0"/>
          <w:sz w:val="20"/>
          <w:szCs w:val="20"/>
        </w:rPr>
        <w:t>P</w:t>
      </w:r>
      <w:r w:rsidRPr="00842623">
        <w:rPr>
          <w:rFonts w:ascii="Arial" w:hAnsi="Arial" w:cs="Arial"/>
          <w:b w:val="0"/>
          <w:bCs w:val="0"/>
          <w:i w:val="0"/>
          <w:iCs w:val="0"/>
          <w:sz w:val="20"/>
          <w:szCs w:val="20"/>
        </w:rPr>
        <w:t xml:space="preserve">rzedmiotu </w:t>
      </w:r>
      <w:r w:rsidR="00CD44FF">
        <w:rPr>
          <w:rFonts w:ascii="Arial" w:hAnsi="Arial" w:cs="Arial"/>
          <w:b w:val="0"/>
          <w:bCs w:val="0"/>
          <w:i w:val="0"/>
          <w:iCs w:val="0"/>
          <w:sz w:val="20"/>
          <w:szCs w:val="20"/>
        </w:rPr>
        <w:t>U</w:t>
      </w:r>
      <w:r w:rsidRPr="00842623">
        <w:rPr>
          <w:rFonts w:ascii="Arial" w:hAnsi="Arial" w:cs="Arial"/>
          <w:b w:val="0"/>
          <w:bCs w:val="0"/>
          <w:i w:val="0"/>
          <w:iCs w:val="0"/>
          <w:sz w:val="20"/>
          <w:szCs w:val="20"/>
        </w:rPr>
        <w:t xml:space="preserve">mowy – do 30 dni po podpisaniu protokołu odbioru końcowego robót, (ii)  dla gwarancji usunięcia wad </w:t>
      </w:r>
      <w:r>
        <w:rPr>
          <w:rFonts w:ascii="Arial" w:hAnsi="Arial" w:cs="Arial"/>
          <w:b w:val="0"/>
          <w:bCs w:val="0"/>
          <w:i w:val="0"/>
          <w:iCs w:val="0"/>
          <w:sz w:val="20"/>
          <w:szCs w:val="20"/>
        </w:rPr>
        <w:t xml:space="preserve">i usterek </w:t>
      </w:r>
      <w:r w:rsidRPr="00842623">
        <w:rPr>
          <w:rFonts w:ascii="Arial" w:hAnsi="Arial" w:cs="Arial"/>
          <w:b w:val="0"/>
          <w:bCs w:val="0"/>
          <w:i w:val="0"/>
          <w:iCs w:val="0"/>
          <w:sz w:val="20"/>
          <w:szCs w:val="20"/>
        </w:rPr>
        <w:t>w</w:t>
      </w:r>
      <w:r>
        <w:rPr>
          <w:rFonts w:ascii="Arial" w:hAnsi="Arial" w:cs="Arial"/>
          <w:b w:val="0"/>
          <w:bCs w:val="0"/>
          <w:i w:val="0"/>
          <w:iCs w:val="0"/>
          <w:sz w:val="20"/>
          <w:szCs w:val="20"/>
        </w:rPr>
        <w:t xml:space="preserve"> okresie gwarancyjnym do 30 dni </w:t>
      </w:r>
      <w:r w:rsidRPr="00842623">
        <w:rPr>
          <w:rFonts w:ascii="Arial" w:hAnsi="Arial" w:cs="Arial"/>
          <w:b w:val="0"/>
          <w:bCs w:val="0"/>
          <w:i w:val="0"/>
          <w:iCs w:val="0"/>
          <w:sz w:val="20"/>
          <w:szCs w:val="20"/>
        </w:rPr>
        <w:t>po upływie</w:t>
      </w:r>
      <w:r>
        <w:rPr>
          <w:rFonts w:ascii="Arial" w:hAnsi="Arial" w:cs="Arial"/>
          <w:b w:val="0"/>
          <w:bCs w:val="0"/>
          <w:i w:val="0"/>
          <w:iCs w:val="0"/>
          <w:sz w:val="20"/>
          <w:szCs w:val="20"/>
        </w:rPr>
        <w:t xml:space="preserve">  okresu gwarancyjnego)</w:t>
      </w:r>
      <w:r w:rsidRPr="00134658">
        <w:rPr>
          <w:rFonts w:ascii="Arial" w:hAnsi="Arial" w:cs="Arial"/>
          <w:b w:val="0"/>
          <w:bCs w:val="0"/>
          <w:i w:val="0"/>
          <w:iCs w:val="0"/>
          <w:sz w:val="20"/>
          <w:szCs w:val="20"/>
        </w:rPr>
        <w:t>, stanowiące</w:t>
      </w:r>
      <w:r>
        <w:rPr>
          <w:rFonts w:ascii="Arial" w:hAnsi="Arial" w:cs="Arial"/>
          <w:b w:val="0"/>
          <w:bCs w:val="0"/>
          <w:i w:val="0"/>
          <w:iCs w:val="0"/>
          <w:sz w:val="20"/>
          <w:szCs w:val="20"/>
        </w:rPr>
        <w:t>j</w:t>
      </w:r>
      <w:r w:rsidRPr="00134658">
        <w:rPr>
          <w:rFonts w:ascii="Arial" w:hAnsi="Arial" w:cs="Arial"/>
          <w:b w:val="0"/>
          <w:bCs w:val="0"/>
          <w:i w:val="0"/>
          <w:iCs w:val="0"/>
          <w:sz w:val="20"/>
          <w:szCs w:val="20"/>
        </w:rPr>
        <w:t xml:space="preserve"> </w:t>
      </w:r>
      <w:r w:rsidR="00253F3E">
        <w:rPr>
          <w:rFonts w:ascii="Arial" w:hAnsi="Arial" w:cs="Arial"/>
          <w:b w:val="0"/>
          <w:bCs w:val="0"/>
          <w:i w:val="0"/>
          <w:iCs w:val="0"/>
          <w:sz w:val="20"/>
          <w:szCs w:val="20"/>
        </w:rPr>
        <w:t xml:space="preserve">po </w:t>
      </w:r>
      <w:r w:rsidRPr="00134658">
        <w:rPr>
          <w:rFonts w:ascii="Arial" w:hAnsi="Arial" w:cs="Arial"/>
          <w:b w:val="0"/>
          <w:bCs w:val="0"/>
          <w:i w:val="0"/>
          <w:iCs w:val="0"/>
          <w:sz w:val="20"/>
          <w:szCs w:val="20"/>
        </w:rPr>
        <w:t>10% wartości W</w:t>
      </w:r>
      <w:r w:rsidR="008F1E65">
        <w:rPr>
          <w:rFonts w:ascii="Arial" w:hAnsi="Arial" w:cs="Arial"/>
          <w:b w:val="0"/>
          <w:bCs w:val="0"/>
          <w:i w:val="0"/>
          <w:iCs w:val="0"/>
          <w:sz w:val="20"/>
          <w:szCs w:val="20"/>
        </w:rPr>
        <w:t>ynagrodzenia</w:t>
      </w:r>
      <w:r w:rsidRPr="00134658">
        <w:rPr>
          <w:rFonts w:ascii="Arial" w:hAnsi="Arial" w:cs="Arial"/>
          <w:b w:val="0"/>
          <w:bCs w:val="0"/>
          <w:i w:val="0"/>
          <w:iCs w:val="0"/>
          <w:sz w:val="20"/>
          <w:szCs w:val="20"/>
        </w:rPr>
        <w:t xml:space="preserve"> netto</w:t>
      </w:r>
      <w:r w:rsidR="002837AA" w:rsidRPr="002837AA">
        <w:t xml:space="preserve"> </w:t>
      </w:r>
      <w:r w:rsidR="002837AA" w:rsidRPr="002837AA">
        <w:rPr>
          <w:rFonts w:ascii="Arial" w:hAnsi="Arial" w:cs="Arial"/>
          <w:b w:val="0"/>
          <w:bCs w:val="0"/>
          <w:i w:val="0"/>
          <w:iCs w:val="0"/>
          <w:sz w:val="20"/>
          <w:szCs w:val="20"/>
        </w:rPr>
        <w:t xml:space="preserve">dla każdego z okresów wskazanych w (i) i (ii) powyżej. Wystawca oraz treść każdej gwarancji bankowej/ubezpieczeniowej musi zostać uzgodniona przez Wykonawcę z Zamawiającym na piśmie przed jej wystawieniem. 5a Wykonawca zobowiązuje się do proporcjonalnego zwiększenia wartości zabezpieczenia Kaucji Gwarancyjnej lub gwarancji należytego wykonania </w:t>
      </w:r>
      <w:r w:rsidR="00CD44FF">
        <w:rPr>
          <w:rFonts w:ascii="Arial" w:hAnsi="Arial" w:cs="Arial"/>
          <w:b w:val="0"/>
          <w:bCs w:val="0"/>
          <w:i w:val="0"/>
          <w:iCs w:val="0"/>
          <w:sz w:val="20"/>
          <w:szCs w:val="20"/>
        </w:rPr>
        <w:t>P</w:t>
      </w:r>
      <w:r w:rsidR="002837AA" w:rsidRPr="002837AA">
        <w:rPr>
          <w:rFonts w:ascii="Arial" w:hAnsi="Arial" w:cs="Arial"/>
          <w:b w:val="0"/>
          <w:bCs w:val="0"/>
          <w:i w:val="0"/>
          <w:iCs w:val="0"/>
          <w:sz w:val="20"/>
          <w:szCs w:val="20"/>
        </w:rPr>
        <w:t xml:space="preserve">rzedmiotu Umowy wraz z gwarancją usunięcia wad i usterek w okresie gwarancyjnym w razie realizacji robót dodatkowych, o których mowa w art. 5 ust. 2 </w:t>
      </w:r>
      <w:r w:rsidR="008F1E65">
        <w:rPr>
          <w:rFonts w:ascii="Arial" w:hAnsi="Arial" w:cs="Arial"/>
          <w:b w:val="0"/>
          <w:bCs w:val="0"/>
          <w:i w:val="0"/>
          <w:iCs w:val="0"/>
          <w:sz w:val="20"/>
          <w:szCs w:val="20"/>
        </w:rPr>
        <w:t>Umowy</w:t>
      </w:r>
      <w:r w:rsidR="002837AA" w:rsidRPr="002837AA">
        <w:rPr>
          <w:rFonts w:ascii="Arial" w:hAnsi="Arial" w:cs="Arial"/>
          <w:b w:val="0"/>
          <w:bCs w:val="0"/>
          <w:i w:val="0"/>
          <w:iCs w:val="0"/>
          <w:sz w:val="20"/>
          <w:szCs w:val="20"/>
        </w:rPr>
        <w:t xml:space="preserve"> lub w razie zmiany terminu zakończenia realizacji Przedmiotu Umowy,</w:t>
      </w:r>
      <w:r w:rsidR="002837AA">
        <w:rPr>
          <w:rFonts w:ascii="Arial" w:hAnsi="Arial" w:cs="Arial"/>
          <w:b w:val="0"/>
          <w:bCs w:val="0"/>
          <w:i w:val="0"/>
          <w:iCs w:val="0"/>
          <w:sz w:val="20"/>
          <w:szCs w:val="20"/>
        </w:rPr>
        <w:t xml:space="preserve"> bez względu na jego przyczynę</w:t>
      </w:r>
      <w:r w:rsidRPr="00134658">
        <w:rPr>
          <w:rFonts w:ascii="Arial" w:hAnsi="Arial" w:cs="Arial"/>
          <w:b w:val="0"/>
          <w:bCs w:val="0"/>
          <w:i w:val="0"/>
          <w:iCs w:val="0"/>
          <w:sz w:val="20"/>
          <w:szCs w:val="20"/>
        </w:rPr>
        <w:t>.</w:t>
      </w:r>
    </w:p>
    <w:p w14:paraId="56F14A83" w14:textId="792BF04E" w:rsidR="00844E14" w:rsidRPr="00842623" w:rsidRDefault="00844E14" w:rsidP="0054633D">
      <w:pPr>
        <w:pStyle w:val="Nagwek2"/>
        <w:numPr>
          <w:ilvl w:val="0"/>
          <w:numId w:val="4"/>
        </w:numPr>
        <w:jc w:val="both"/>
        <w:rPr>
          <w:rFonts w:ascii="Arial" w:hAnsi="Arial" w:cs="Arial"/>
          <w:b w:val="0"/>
          <w:bCs w:val="0"/>
          <w:i w:val="0"/>
          <w:iCs w:val="0"/>
          <w:sz w:val="20"/>
          <w:szCs w:val="20"/>
        </w:rPr>
      </w:pPr>
      <w:r w:rsidRPr="00842623">
        <w:rPr>
          <w:rFonts w:ascii="Arial" w:hAnsi="Arial" w:cs="Arial"/>
          <w:b w:val="0"/>
          <w:bCs w:val="0"/>
          <w:i w:val="0"/>
          <w:iCs w:val="0"/>
          <w:sz w:val="20"/>
          <w:szCs w:val="20"/>
        </w:rPr>
        <w:t>Zwrot kwoty K</w:t>
      </w:r>
      <w:r w:rsidR="008F1E65">
        <w:rPr>
          <w:rFonts w:ascii="Arial" w:hAnsi="Arial" w:cs="Arial"/>
          <w:b w:val="0"/>
          <w:bCs w:val="0"/>
          <w:i w:val="0"/>
          <w:iCs w:val="0"/>
          <w:sz w:val="20"/>
          <w:szCs w:val="20"/>
        </w:rPr>
        <w:t>aucji</w:t>
      </w:r>
      <w:r w:rsidRPr="00842623">
        <w:rPr>
          <w:rFonts w:ascii="Arial" w:hAnsi="Arial" w:cs="Arial"/>
          <w:b w:val="0"/>
          <w:bCs w:val="0"/>
          <w:i w:val="0"/>
          <w:iCs w:val="0"/>
          <w:sz w:val="20"/>
          <w:szCs w:val="20"/>
        </w:rPr>
        <w:t xml:space="preserve"> </w:t>
      </w:r>
      <w:r>
        <w:rPr>
          <w:rFonts w:ascii="Arial" w:hAnsi="Arial" w:cs="Arial"/>
          <w:b w:val="0"/>
          <w:bCs w:val="0"/>
          <w:i w:val="0"/>
          <w:iCs w:val="0"/>
          <w:sz w:val="20"/>
          <w:szCs w:val="20"/>
        </w:rPr>
        <w:t>G</w:t>
      </w:r>
      <w:r w:rsidR="008F1E65">
        <w:rPr>
          <w:rFonts w:ascii="Arial" w:hAnsi="Arial" w:cs="Arial"/>
          <w:b w:val="0"/>
          <w:bCs w:val="0"/>
          <w:i w:val="0"/>
          <w:iCs w:val="0"/>
          <w:sz w:val="20"/>
          <w:szCs w:val="20"/>
        </w:rPr>
        <w:t>warancyjnej</w:t>
      </w:r>
      <w:r w:rsidRPr="00842623">
        <w:rPr>
          <w:rFonts w:ascii="Arial" w:hAnsi="Arial" w:cs="Arial"/>
          <w:b w:val="0"/>
          <w:bCs w:val="0"/>
          <w:i w:val="0"/>
          <w:iCs w:val="0"/>
          <w:sz w:val="20"/>
          <w:szCs w:val="20"/>
        </w:rPr>
        <w:t xml:space="preserve"> przez ZAMAWIAJĄCEGO nastąpi w terminie 30 dni po przedstawieniu mu przez WYKONAWCĘ łącznie następujących dokumentów:</w:t>
      </w:r>
    </w:p>
    <w:p w14:paraId="01C47AE1" w14:textId="77777777"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t>wezwania do zapłaty,</w:t>
      </w:r>
    </w:p>
    <w:p w14:paraId="69AAC3CE" w14:textId="3DE6828A"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t xml:space="preserve">obustronnie podpisanego </w:t>
      </w:r>
      <w:r w:rsidR="00CA5512">
        <w:rPr>
          <w:rFonts w:ascii="Arial" w:hAnsi="Arial" w:cs="Arial"/>
        </w:rPr>
        <w:t>p</w:t>
      </w:r>
      <w:r w:rsidRPr="00134658">
        <w:rPr>
          <w:rFonts w:ascii="Arial" w:hAnsi="Arial" w:cs="Arial"/>
        </w:rPr>
        <w:t xml:space="preserve">rotokołu </w:t>
      </w:r>
      <w:r w:rsidR="00CA5512">
        <w:rPr>
          <w:rFonts w:ascii="Arial" w:hAnsi="Arial" w:cs="Arial"/>
        </w:rPr>
        <w:t>k</w:t>
      </w:r>
      <w:r w:rsidRPr="00134658">
        <w:rPr>
          <w:rFonts w:ascii="Arial" w:hAnsi="Arial" w:cs="Arial"/>
        </w:rPr>
        <w:t>ońcowego odbioru prac,</w:t>
      </w:r>
    </w:p>
    <w:p w14:paraId="5726AD46" w14:textId="4F2AC066"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t xml:space="preserve">Gwarancji usunięcia </w:t>
      </w:r>
      <w:r>
        <w:rPr>
          <w:rFonts w:ascii="Arial" w:hAnsi="Arial" w:cs="Arial"/>
        </w:rPr>
        <w:t>wad i usterek w okresie gwarancyjnym</w:t>
      </w:r>
      <w:r w:rsidRPr="00134658">
        <w:rPr>
          <w:rFonts w:ascii="Arial" w:hAnsi="Arial" w:cs="Arial"/>
        </w:rPr>
        <w:t xml:space="preserve"> (bezwarunkowej, nieodwołalnej, płatnej na każde żądanie ZAMAWIAJĄCEGO), zaakceptowanej przez ZAMAWIAJĄCEGO, która będzie wystawiona na zlecenie WYKONAWCY na rzecz ZAMAWIAJĄCEGO przez renomowany bank lub towarzystwo ubezpieczeniowe, </w:t>
      </w:r>
      <w:r>
        <w:rPr>
          <w:rFonts w:ascii="Arial" w:hAnsi="Arial" w:cs="Arial"/>
        </w:rPr>
        <w:t xml:space="preserve">(z okresem obowiązywania do 30 dni po upływie okresu gwarancyjnego), </w:t>
      </w:r>
      <w:r w:rsidRPr="00134658">
        <w:rPr>
          <w:rFonts w:ascii="Arial" w:hAnsi="Arial" w:cs="Arial"/>
        </w:rPr>
        <w:t>opiewającej na 10% wartości WYNAGRODZENIA netto zgodnie z Art. 5 ust. 1</w:t>
      </w:r>
      <w:r w:rsidR="00CA5512">
        <w:rPr>
          <w:rFonts w:ascii="Arial" w:hAnsi="Arial" w:cs="Arial"/>
        </w:rPr>
        <w:t xml:space="preserve"> Umowy</w:t>
      </w:r>
      <w:r>
        <w:rPr>
          <w:rFonts w:ascii="Arial" w:hAnsi="Arial" w:cs="Arial"/>
        </w:rPr>
        <w:t>,</w:t>
      </w:r>
    </w:p>
    <w:p w14:paraId="01D23571" w14:textId="77777777"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r>
      <w:r w:rsidRPr="00134658">
        <w:rPr>
          <w:rFonts w:ascii="Arial" w:hAnsi="Arial" w:cs="Arial"/>
          <w:bCs/>
          <w:color w:val="000000"/>
        </w:rPr>
        <w:t xml:space="preserve">Oświadczeń wszystkich podwykonawców o uregulowaniu wobec nich </w:t>
      </w:r>
      <w:r>
        <w:rPr>
          <w:rFonts w:ascii="Arial" w:hAnsi="Arial" w:cs="Arial"/>
          <w:bCs/>
          <w:color w:val="000000"/>
        </w:rPr>
        <w:t xml:space="preserve">przez Wykonawcę </w:t>
      </w:r>
      <w:r w:rsidRPr="00134658">
        <w:rPr>
          <w:rFonts w:ascii="Arial" w:hAnsi="Arial" w:cs="Arial"/>
          <w:bCs/>
          <w:color w:val="000000"/>
        </w:rPr>
        <w:t>wszelkich należności</w:t>
      </w:r>
      <w:r>
        <w:rPr>
          <w:rFonts w:ascii="Arial" w:hAnsi="Arial" w:cs="Arial"/>
          <w:bCs/>
          <w:color w:val="000000"/>
        </w:rPr>
        <w:t>.</w:t>
      </w:r>
    </w:p>
    <w:p w14:paraId="7858EFD0" w14:textId="199BFEAD" w:rsidR="00844E14" w:rsidRPr="00134658" w:rsidRDefault="00844E14" w:rsidP="00844E14">
      <w:pPr>
        <w:tabs>
          <w:tab w:val="left" w:pos="426"/>
        </w:tabs>
        <w:ind w:left="426"/>
        <w:jc w:val="both"/>
        <w:rPr>
          <w:rFonts w:ascii="Arial" w:hAnsi="Arial" w:cs="Arial"/>
        </w:rPr>
      </w:pPr>
      <w:r>
        <w:rPr>
          <w:rFonts w:ascii="Arial" w:hAnsi="Arial" w:cs="Arial"/>
        </w:rPr>
        <w:t xml:space="preserve">W </w:t>
      </w:r>
      <w:r w:rsidRPr="00134658">
        <w:rPr>
          <w:rFonts w:ascii="Arial" w:hAnsi="Arial" w:cs="Arial"/>
        </w:rPr>
        <w:t xml:space="preserve">przypadku nie złożenia </w:t>
      </w:r>
      <w:r w:rsidR="00455438">
        <w:rPr>
          <w:rFonts w:ascii="Arial" w:hAnsi="Arial" w:cs="Arial"/>
        </w:rPr>
        <w:t>gwarancji należytego wykonania Przedmiotu Umowy lub</w:t>
      </w:r>
      <w:r w:rsidR="00455438" w:rsidRPr="00134658">
        <w:rPr>
          <w:rFonts w:ascii="Arial" w:hAnsi="Arial" w:cs="Arial"/>
        </w:rPr>
        <w:t xml:space="preserve"> </w:t>
      </w:r>
      <w:r w:rsidRPr="00134658">
        <w:rPr>
          <w:rFonts w:ascii="Arial" w:hAnsi="Arial" w:cs="Arial"/>
        </w:rPr>
        <w:t xml:space="preserve">gwarancji </w:t>
      </w:r>
      <w:r>
        <w:rPr>
          <w:rFonts w:ascii="Arial" w:hAnsi="Arial" w:cs="Arial"/>
        </w:rPr>
        <w:t xml:space="preserve">usunięcia wad i usterek </w:t>
      </w:r>
      <w:r w:rsidR="00455438">
        <w:rPr>
          <w:rFonts w:ascii="Arial" w:hAnsi="Arial" w:cs="Arial"/>
        </w:rPr>
        <w:t xml:space="preserve">w okresie gwarancyjnym </w:t>
      </w:r>
      <w:r w:rsidRPr="00134658">
        <w:rPr>
          <w:rFonts w:ascii="Arial" w:hAnsi="Arial" w:cs="Arial"/>
        </w:rPr>
        <w:t xml:space="preserve">suma zabezpieczenia </w:t>
      </w:r>
      <w:r w:rsidR="00455438">
        <w:rPr>
          <w:rFonts w:ascii="Arial" w:hAnsi="Arial" w:cs="Arial"/>
        </w:rPr>
        <w:t xml:space="preserve">z Kaucji Gwarancyjnej </w:t>
      </w:r>
      <w:r w:rsidRPr="00134658">
        <w:rPr>
          <w:rFonts w:ascii="Arial" w:hAnsi="Arial" w:cs="Arial"/>
        </w:rPr>
        <w:t xml:space="preserve"> zostanie zatrzymana do czasu upływu okresu gwarancyjnego określonego w Art. 1</w:t>
      </w:r>
      <w:r>
        <w:rPr>
          <w:rFonts w:ascii="Arial" w:hAnsi="Arial" w:cs="Arial"/>
        </w:rPr>
        <w:t xml:space="preserve">8 </w:t>
      </w:r>
      <w:r w:rsidR="006F5325">
        <w:rPr>
          <w:rFonts w:ascii="Arial" w:hAnsi="Arial" w:cs="Arial"/>
        </w:rPr>
        <w:t xml:space="preserve">Umowy, powiększonego o </w:t>
      </w:r>
      <w:r>
        <w:rPr>
          <w:rFonts w:ascii="Arial" w:hAnsi="Arial" w:cs="Arial"/>
        </w:rPr>
        <w:t>30 dni.</w:t>
      </w:r>
    </w:p>
    <w:p w14:paraId="7D6ECA03" w14:textId="77777777"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lastRenderedPageBreak/>
        <w:t>Nie zapłacenie faktury w powyższym terminie uprawnia WYKONAWCĘ do naliczenia odsetek ustawowych.</w:t>
      </w:r>
    </w:p>
    <w:p w14:paraId="1E48DEA9" w14:textId="77777777" w:rsidR="00844E14" w:rsidRPr="00F64EDE" w:rsidRDefault="00844E14" w:rsidP="0054633D">
      <w:pPr>
        <w:pStyle w:val="Tekstpodstawowy3"/>
        <w:numPr>
          <w:ilvl w:val="0"/>
          <w:numId w:val="4"/>
        </w:numPr>
        <w:ind w:left="357" w:hanging="357"/>
        <w:jc w:val="both"/>
        <w:rPr>
          <w:rFonts w:ascii="Arial" w:hAnsi="Arial" w:cs="Arial"/>
          <w:color w:val="000000" w:themeColor="text1"/>
          <w:sz w:val="20"/>
        </w:rPr>
      </w:pPr>
      <w:r w:rsidRPr="00F64EDE">
        <w:rPr>
          <w:rFonts w:ascii="Arial" w:hAnsi="Arial" w:cs="Arial"/>
          <w:color w:val="000000" w:themeColor="text1"/>
          <w:sz w:val="20"/>
        </w:rPr>
        <w:t>Prawidłowo wystawiona faktura VAT oprócz wymogów ustawowych powinna zawierać:</w:t>
      </w:r>
    </w:p>
    <w:p w14:paraId="6C92BFC0" w14:textId="77777777" w:rsidR="00844E14" w:rsidRPr="00F64EDE" w:rsidRDefault="00844E14" w:rsidP="0054633D">
      <w:pPr>
        <w:numPr>
          <w:ilvl w:val="0"/>
          <w:numId w:val="12"/>
        </w:numPr>
        <w:ind w:right="-284"/>
        <w:jc w:val="both"/>
        <w:rPr>
          <w:rFonts w:ascii="Arial" w:hAnsi="Arial" w:cs="Arial"/>
          <w:color w:val="000000" w:themeColor="text1"/>
        </w:rPr>
      </w:pPr>
      <w:r w:rsidRPr="00F64EDE">
        <w:rPr>
          <w:rFonts w:ascii="Arial" w:hAnsi="Arial" w:cs="Arial"/>
          <w:color w:val="000000" w:themeColor="text1"/>
        </w:rPr>
        <w:t>NR SAP MM ………………………….</w:t>
      </w:r>
    </w:p>
    <w:p w14:paraId="54D31818" w14:textId="77777777" w:rsidR="00844E14" w:rsidRPr="00F64EDE" w:rsidRDefault="00844E14" w:rsidP="0054633D">
      <w:pPr>
        <w:numPr>
          <w:ilvl w:val="0"/>
          <w:numId w:val="12"/>
        </w:numPr>
        <w:ind w:right="-284"/>
        <w:jc w:val="both"/>
        <w:rPr>
          <w:rFonts w:ascii="Arial" w:hAnsi="Arial" w:cs="Arial"/>
          <w:color w:val="000000" w:themeColor="text1"/>
        </w:rPr>
      </w:pPr>
      <w:r w:rsidRPr="00F64EDE">
        <w:rPr>
          <w:rFonts w:ascii="Arial" w:hAnsi="Arial" w:cs="Arial"/>
          <w:color w:val="000000" w:themeColor="text1"/>
        </w:rPr>
        <w:t xml:space="preserve">nr UMOWY, tj. </w:t>
      </w:r>
      <w:r>
        <w:rPr>
          <w:rFonts w:ascii="Arial" w:hAnsi="Arial" w:cs="Arial"/>
          <w:b/>
          <w:color w:val="000000" w:themeColor="text1"/>
        </w:rPr>
        <w:t>……………………….</w:t>
      </w:r>
    </w:p>
    <w:p w14:paraId="41502790" w14:textId="77777777" w:rsidR="00844E14" w:rsidRPr="00F64EDE" w:rsidRDefault="00844E14" w:rsidP="0054633D">
      <w:pPr>
        <w:numPr>
          <w:ilvl w:val="0"/>
          <w:numId w:val="12"/>
        </w:numPr>
        <w:ind w:right="-284"/>
        <w:jc w:val="both"/>
        <w:rPr>
          <w:rFonts w:ascii="Arial" w:hAnsi="Arial" w:cs="Arial"/>
          <w:color w:val="000000" w:themeColor="text1"/>
        </w:rPr>
      </w:pPr>
      <w:r w:rsidRPr="00F64EDE">
        <w:rPr>
          <w:rFonts w:ascii="Arial" w:hAnsi="Arial" w:cs="Arial"/>
          <w:color w:val="000000" w:themeColor="text1"/>
        </w:rPr>
        <w:t xml:space="preserve">nr projektu, tj. </w:t>
      </w:r>
      <w:r>
        <w:rPr>
          <w:rFonts w:ascii="Arial" w:hAnsi="Arial" w:cs="Arial"/>
          <w:b/>
          <w:color w:val="000000" w:themeColor="text1"/>
        </w:rPr>
        <w:t>………………</w:t>
      </w:r>
    </w:p>
    <w:p w14:paraId="3B0A86CB" w14:textId="77777777" w:rsidR="00844E14" w:rsidRPr="00F64EDE" w:rsidRDefault="00844E14" w:rsidP="0054633D">
      <w:pPr>
        <w:numPr>
          <w:ilvl w:val="0"/>
          <w:numId w:val="12"/>
        </w:numPr>
        <w:ind w:right="-284"/>
        <w:jc w:val="both"/>
        <w:rPr>
          <w:rFonts w:ascii="Arial" w:hAnsi="Arial" w:cs="Arial"/>
          <w:color w:val="000000" w:themeColor="text1"/>
          <w:lang w:val="en-US"/>
        </w:rPr>
      </w:pPr>
      <w:r w:rsidRPr="00F64EDE">
        <w:rPr>
          <w:rFonts w:ascii="Arial" w:hAnsi="Arial" w:cs="Arial"/>
          <w:color w:val="000000" w:themeColor="text1"/>
          <w:lang w:val="en-US"/>
        </w:rPr>
        <w:t xml:space="preserve">nr SAP, </w:t>
      </w:r>
      <w:proofErr w:type="spellStart"/>
      <w:r w:rsidRPr="00F64EDE">
        <w:rPr>
          <w:rFonts w:ascii="Arial" w:hAnsi="Arial" w:cs="Arial"/>
          <w:color w:val="000000" w:themeColor="text1"/>
          <w:lang w:val="en-US"/>
        </w:rPr>
        <w:t>tj</w:t>
      </w:r>
      <w:proofErr w:type="spellEnd"/>
      <w:r w:rsidRPr="00F64EDE">
        <w:rPr>
          <w:rFonts w:ascii="Arial" w:hAnsi="Arial" w:cs="Arial"/>
          <w:color w:val="000000" w:themeColor="text1"/>
          <w:lang w:val="en-US"/>
        </w:rPr>
        <w:t xml:space="preserve">. SAP </w:t>
      </w:r>
      <w:r>
        <w:rPr>
          <w:rFonts w:ascii="Arial" w:hAnsi="Arial" w:cs="Arial"/>
          <w:b/>
          <w:color w:val="000000" w:themeColor="text1"/>
          <w:lang w:val="en-GB"/>
        </w:rPr>
        <w:t>……………………..</w:t>
      </w:r>
    </w:p>
    <w:p w14:paraId="1DE1FE87" w14:textId="77777777" w:rsidR="00844E14" w:rsidRDefault="00844E14" w:rsidP="0054633D">
      <w:pPr>
        <w:numPr>
          <w:ilvl w:val="0"/>
          <w:numId w:val="12"/>
        </w:numPr>
        <w:ind w:right="-284"/>
        <w:jc w:val="both"/>
        <w:rPr>
          <w:rFonts w:ascii="Arial" w:hAnsi="Arial" w:cs="Arial"/>
        </w:rPr>
      </w:pPr>
      <w:r w:rsidRPr="00134658">
        <w:rPr>
          <w:rFonts w:ascii="Arial" w:hAnsi="Arial" w:cs="Arial"/>
        </w:rPr>
        <w:t>symbol działu ZAMAWIAJ</w:t>
      </w:r>
      <w:r>
        <w:rPr>
          <w:rFonts w:ascii="Arial" w:hAnsi="Arial" w:cs="Arial"/>
        </w:rPr>
        <w:t>ĄCEGO w ORLEN Projekt S.A. tj. 2</w:t>
      </w:r>
      <w:r w:rsidRPr="00134658">
        <w:rPr>
          <w:rFonts w:ascii="Arial" w:hAnsi="Arial" w:cs="Arial"/>
        </w:rPr>
        <w:t>Z</w:t>
      </w:r>
    </w:p>
    <w:p w14:paraId="01EE4049" w14:textId="77777777" w:rsidR="00844E14" w:rsidRPr="00134658" w:rsidRDefault="00844E14" w:rsidP="0054633D">
      <w:pPr>
        <w:numPr>
          <w:ilvl w:val="0"/>
          <w:numId w:val="12"/>
        </w:numPr>
        <w:ind w:right="-284"/>
        <w:jc w:val="both"/>
        <w:rPr>
          <w:rFonts w:ascii="Arial" w:hAnsi="Arial" w:cs="Arial"/>
        </w:rPr>
      </w:pPr>
      <w:r w:rsidRPr="00A31B77">
        <w:rPr>
          <w:rFonts w:ascii="Arial" w:hAnsi="Arial" w:cs="Arial"/>
        </w:rPr>
        <w:t>informację o zakazie cesji wierzytelności wynagrodzenia z tytułu przedmiotowej Umowy</w:t>
      </w:r>
    </w:p>
    <w:p w14:paraId="2C24EFB0" w14:textId="1D41CC41" w:rsidR="00844E14" w:rsidRPr="00134658" w:rsidRDefault="00844E14" w:rsidP="0054633D">
      <w:pPr>
        <w:pStyle w:val="Tekstpodstawowy3"/>
        <w:numPr>
          <w:ilvl w:val="0"/>
          <w:numId w:val="4"/>
        </w:numPr>
        <w:spacing w:before="120"/>
        <w:ind w:left="357" w:hanging="357"/>
        <w:jc w:val="both"/>
        <w:rPr>
          <w:rFonts w:ascii="Arial" w:hAnsi="Arial" w:cs="Arial"/>
          <w:spacing w:val="-6"/>
          <w:sz w:val="20"/>
        </w:rPr>
      </w:pPr>
      <w:r w:rsidRPr="00134658">
        <w:rPr>
          <w:rFonts w:ascii="Arial" w:hAnsi="Arial" w:cs="Arial"/>
          <w:spacing w:val="-6"/>
          <w:sz w:val="20"/>
        </w:rPr>
        <w:t>Faktura VAT wystawiona na ORLEN Projekt S.A. wraz z zatwierdzonym protokołem odbioru oraz oświadczeniami, o których mowa w ust 3</w:t>
      </w:r>
      <w:r w:rsidR="006F5325">
        <w:rPr>
          <w:rFonts w:ascii="Arial" w:hAnsi="Arial" w:cs="Arial"/>
          <w:spacing w:val="-6"/>
          <w:sz w:val="20"/>
        </w:rPr>
        <w:t xml:space="preserve"> niniejszego artykułu</w:t>
      </w:r>
      <w:r w:rsidRPr="00134658">
        <w:rPr>
          <w:rFonts w:ascii="Arial" w:hAnsi="Arial" w:cs="Arial"/>
          <w:spacing w:val="-6"/>
          <w:sz w:val="20"/>
        </w:rPr>
        <w:t>, powinna zostać wysłana na następujący adres</w:t>
      </w:r>
      <w:r w:rsidR="00043F0B">
        <w:rPr>
          <w:rFonts w:ascii="Arial" w:hAnsi="Arial" w:cs="Arial"/>
          <w:spacing w:val="-6"/>
          <w:sz w:val="20"/>
        </w:rPr>
        <w:t>:</w:t>
      </w:r>
    </w:p>
    <w:p w14:paraId="200BEB23"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ORLEN Centrum Usług Korporacyjnych Sp. z o.o.</w:t>
      </w:r>
    </w:p>
    <w:p w14:paraId="0448710A"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ul. Łukasiewicza 39</w:t>
      </w:r>
    </w:p>
    <w:p w14:paraId="6A253F82"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09-400 PŁOCK</w:t>
      </w:r>
    </w:p>
    <w:p w14:paraId="320244E1" w14:textId="26F3F44A" w:rsidR="00844E14" w:rsidRPr="00134658" w:rsidRDefault="00E27EB8" w:rsidP="00844E14">
      <w:pPr>
        <w:pStyle w:val="Akapitzlist"/>
        <w:ind w:left="360"/>
        <w:jc w:val="both"/>
        <w:rPr>
          <w:rFonts w:ascii="Arial" w:hAnsi="Arial" w:cs="Arial"/>
          <w:b/>
          <w:i/>
        </w:rPr>
      </w:pPr>
      <w:r>
        <w:rPr>
          <w:rFonts w:ascii="Arial" w:hAnsi="Arial" w:cs="Arial"/>
          <w:b/>
          <w:i/>
        </w:rPr>
        <w:t xml:space="preserve">w kopercie </w:t>
      </w:r>
      <w:r w:rsidR="00844E14" w:rsidRPr="00134658">
        <w:rPr>
          <w:rFonts w:ascii="Arial" w:hAnsi="Arial" w:cs="Arial"/>
          <w:b/>
          <w:i/>
        </w:rPr>
        <w:t>z dopiskiem: „FAKTURA”</w:t>
      </w:r>
    </w:p>
    <w:p w14:paraId="1C193FBC" w14:textId="77777777" w:rsidR="00844E14" w:rsidRPr="00134658" w:rsidRDefault="00844E14" w:rsidP="00844E14">
      <w:pPr>
        <w:pStyle w:val="Akapitzlist"/>
        <w:ind w:left="360"/>
        <w:jc w:val="both"/>
        <w:rPr>
          <w:rFonts w:ascii="Arial" w:hAnsi="Arial" w:cs="Arial"/>
          <w:b/>
          <w:i/>
        </w:rPr>
      </w:pPr>
    </w:p>
    <w:p w14:paraId="0FAEDA87"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 xml:space="preserve">Do faktury Wykonawca bezwzględnie dołączy podpisany oryginał protokołu odbioru przedmiotu zamówienia oraz oświadczenia o nie zaleganiu </w:t>
      </w:r>
      <w:r>
        <w:rPr>
          <w:rFonts w:ascii="Arial" w:hAnsi="Arial" w:cs="Arial"/>
          <w:b/>
          <w:i/>
        </w:rPr>
        <w:t xml:space="preserve">na jego rzecz </w:t>
      </w:r>
      <w:r w:rsidRPr="00134658">
        <w:rPr>
          <w:rFonts w:ascii="Arial" w:hAnsi="Arial" w:cs="Arial"/>
          <w:b/>
          <w:i/>
        </w:rPr>
        <w:t>z płatnościami przez Zamawiającego</w:t>
      </w:r>
      <w:r>
        <w:rPr>
          <w:rFonts w:ascii="Arial" w:hAnsi="Arial" w:cs="Arial"/>
          <w:b/>
          <w:i/>
        </w:rPr>
        <w:t>,</w:t>
      </w:r>
      <w:r w:rsidRPr="00134658">
        <w:rPr>
          <w:rFonts w:ascii="Arial" w:hAnsi="Arial" w:cs="Arial"/>
          <w:b/>
          <w:i/>
        </w:rPr>
        <w:t xml:space="preserve"> nie wcześniej niż na</w:t>
      </w:r>
      <w:r>
        <w:rPr>
          <w:rFonts w:ascii="Arial" w:hAnsi="Arial" w:cs="Arial"/>
          <w:b/>
          <w:i/>
        </w:rPr>
        <w:t xml:space="preserve"> </w:t>
      </w:r>
      <w:r w:rsidRPr="00134658">
        <w:rPr>
          <w:rFonts w:ascii="Arial" w:hAnsi="Arial" w:cs="Arial"/>
          <w:b/>
          <w:i/>
        </w:rPr>
        <w:t xml:space="preserve">dzień wystawienia faktury i oświadczenie o realizacji prac własnymi siłami. Płatność faktury nastąpi w </w:t>
      </w:r>
      <w:r>
        <w:rPr>
          <w:rFonts w:ascii="Arial" w:hAnsi="Arial" w:cs="Arial"/>
          <w:b/>
          <w:i/>
        </w:rPr>
        <w:t>ciągu 30</w:t>
      </w:r>
      <w:r w:rsidRPr="00134658">
        <w:rPr>
          <w:rFonts w:ascii="Arial" w:hAnsi="Arial" w:cs="Arial"/>
          <w:b/>
          <w:i/>
        </w:rPr>
        <w:t xml:space="preserve"> dni od otrzymania ostatniego z wymaganych dokumentów.</w:t>
      </w:r>
    </w:p>
    <w:p w14:paraId="086487A8" w14:textId="77777777"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Nie zapłacenie w terminie PODWYKONAWCOM przez WYKONAWCĘ może spowodować wstrzymanie płatności dla WYKONAWCY przez ZAMAWIAJĄCEGO.</w:t>
      </w:r>
    </w:p>
    <w:p w14:paraId="13B4DE8C" w14:textId="77777777"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ZAMAWIAJĄCY ma prawo wstrzymać płatności faktur dla WYKONAWCY za etapy zrealizowane z opóźnieniem w stosunku do harmonogramu do momentu nadrobienia zaległości.</w:t>
      </w:r>
    </w:p>
    <w:p w14:paraId="1CCA6246" w14:textId="77777777"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WYKONAWCA nie może bez zgody ZAMAWIAJĄCEGO przenieść na osobę trzecią (dokonać przelewu) wierzytelności obejmującej zobowiązanie do zapłaty Wynagrodzenia za świadczenie przewidziane w niniejszej UMOWIE.</w:t>
      </w:r>
    </w:p>
    <w:p w14:paraId="1B28E0DD" w14:textId="0CE26D7B"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 xml:space="preserve"> ZAMAWIAJĄCY oświadcza, że posiada środki na realizację P</w:t>
      </w:r>
      <w:r w:rsidR="00CD44FF">
        <w:rPr>
          <w:rFonts w:ascii="Arial" w:hAnsi="Arial" w:cs="Arial"/>
          <w:sz w:val="20"/>
        </w:rPr>
        <w:t>rzedmiotu</w:t>
      </w:r>
      <w:r w:rsidRPr="00134658">
        <w:rPr>
          <w:rFonts w:ascii="Arial" w:hAnsi="Arial" w:cs="Arial"/>
          <w:sz w:val="20"/>
        </w:rPr>
        <w:t xml:space="preserve"> U</w:t>
      </w:r>
      <w:r w:rsidR="00CD44FF">
        <w:rPr>
          <w:rFonts w:ascii="Arial" w:hAnsi="Arial" w:cs="Arial"/>
          <w:sz w:val="20"/>
        </w:rPr>
        <w:t>mowy</w:t>
      </w:r>
      <w:r w:rsidRPr="00134658">
        <w:rPr>
          <w:rFonts w:ascii="Arial" w:hAnsi="Arial" w:cs="Arial"/>
          <w:sz w:val="20"/>
        </w:rPr>
        <w:t>.</w:t>
      </w:r>
    </w:p>
    <w:p w14:paraId="0A473210" w14:textId="77DA405A" w:rsidR="00844E14" w:rsidRPr="00134658" w:rsidRDefault="00844E14" w:rsidP="00BF51D7">
      <w:pPr>
        <w:pStyle w:val="Akapitzlist"/>
        <w:numPr>
          <w:ilvl w:val="0"/>
          <w:numId w:val="4"/>
        </w:numPr>
        <w:jc w:val="both"/>
        <w:rPr>
          <w:rStyle w:val="FontStyle22"/>
          <w:rFonts w:eastAsia="Batang"/>
        </w:rPr>
      </w:pPr>
      <w:r w:rsidRPr="00134658">
        <w:rPr>
          <w:rStyle w:val="FontStyle22"/>
          <w:rFonts w:eastAsia="Batang"/>
        </w:rPr>
        <w:t>1</w:t>
      </w:r>
      <w:r w:rsidR="00D276E3">
        <w:rPr>
          <w:rStyle w:val="FontStyle22"/>
          <w:rFonts w:eastAsia="Batang"/>
        </w:rPr>
        <w:t>)</w:t>
      </w:r>
      <w:r w:rsidRPr="00134658">
        <w:rPr>
          <w:rStyle w:val="FontStyle22"/>
          <w:rFonts w:eastAsia="Batang"/>
        </w:rPr>
        <w:t xml:space="preserve">.  Płatność wynikająca z </w:t>
      </w:r>
      <w:r w:rsidR="00D276E3">
        <w:rPr>
          <w:rStyle w:val="FontStyle22"/>
          <w:rFonts w:eastAsia="Batang"/>
        </w:rPr>
        <w:t>U</w:t>
      </w:r>
      <w:r w:rsidRPr="00134658">
        <w:rPr>
          <w:rStyle w:val="FontStyle22"/>
          <w:rFonts w:eastAsia="Batang"/>
        </w:rPr>
        <w:t xml:space="preserve">mowy będzie realizowana w mechanizmie podzielonej płatności, o którym mowa w ustawie z dnia 11 marca 2004 r. o podatku od towarów i usług </w:t>
      </w:r>
      <w:r w:rsidR="00BF51D7" w:rsidRPr="00BF51D7">
        <w:rPr>
          <w:rStyle w:val="FontStyle22"/>
          <w:rFonts w:eastAsia="Batang"/>
        </w:rPr>
        <w:t>(j.t. Dz.U. 2024 r., poz. 361 ze zm.)</w:t>
      </w:r>
      <w:r w:rsidRPr="00134658">
        <w:rPr>
          <w:rStyle w:val="FontStyle22"/>
          <w:rFonts w:eastAsia="Batang"/>
        </w:rPr>
        <w:t xml:space="preserve">, wyłącznie na wskazany przez </w:t>
      </w:r>
      <w:r>
        <w:rPr>
          <w:rStyle w:val="FontStyle22"/>
          <w:rFonts w:eastAsia="Batang"/>
        </w:rPr>
        <w:t>Wykonawcę</w:t>
      </w:r>
      <w:r w:rsidRPr="00134658">
        <w:rPr>
          <w:rStyle w:val="FontStyle22"/>
          <w:rFonts w:eastAsia="Batang"/>
        </w:rPr>
        <w:t xml:space="preserve"> rachunek bankowy figurujący w wykazie podatników VAT prowadzonym przez właściwy organ administracji (tzw. Białej liście). Dotyczy to zarówno rachunków bankowych prowadzonych w złotych polskich, jak i walutach obcych.</w:t>
      </w:r>
    </w:p>
    <w:p w14:paraId="685856FE" w14:textId="77777777" w:rsidR="00844E14" w:rsidRPr="00134658" w:rsidRDefault="00844E14" w:rsidP="00844E14">
      <w:pPr>
        <w:pStyle w:val="Akapitzlist"/>
        <w:ind w:left="360"/>
        <w:jc w:val="both"/>
        <w:rPr>
          <w:rStyle w:val="FontStyle22"/>
          <w:rFonts w:eastAsia="Batang"/>
        </w:rPr>
      </w:pPr>
    </w:p>
    <w:p w14:paraId="200E3D8B" w14:textId="5455ECB9" w:rsidR="00844E14" w:rsidRPr="00134658" w:rsidRDefault="00844E14" w:rsidP="00844E14">
      <w:pPr>
        <w:pStyle w:val="Akapitzlist"/>
        <w:ind w:left="360"/>
        <w:jc w:val="both"/>
        <w:rPr>
          <w:rStyle w:val="FontStyle22"/>
          <w:rFonts w:eastAsia="Batang"/>
        </w:rPr>
      </w:pPr>
      <w:r w:rsidRPr="00134658">
        <w:rPr>
          <w:rStyle w:val="FontStyle22"/>
          <w:rFonts w:eastAsia="Batang"/>
        </w:rPr>
        <w:t>2</w:t>
      </w:r>
      <w:r w:rsidR="00D276E3">
        <w:rPr>
          <w:rStyle w:val="FontStyle22"/>
          <w:rFonts w:eastAsia="Batang"/>
        </w:rPr>
        <w:t>)</w:t>
      </w:r>
      <w:r w:rsidRPr="00134658">
        <w:rPr>
          <w:rStyle w:val="FontStyle22"/>
          <w:rFonts w:eastAsia="Batang"/>
        </w:rPr>
        <w:t xml:space="preserve">.  W przypadku niemożności dokonania płatności w sposób wskazany w pkt 1 powyżej z uwagi na: </w:t>
      </w:r>
    </w:p>
    <w:p w14:paraId="5D5BCD38" w14:textId="77777777" w:rsidR="00844E14" w:rsidRPr="00134658" w:rsidRDefault="00844E14" w:rsidP="00844E14">
      <w:pPr>
        <w:pStyle w:val="Akapitzlist"/>
        <w:ind w:left="360"/>
        <w:jc w:val="both"/>
        <w:rPr>
          <w:rStyle w:val="FontStyle22"/>
          <w:rFonts w:eastAsia="Batang"/>
        </w:rPr>
      </w:pPr>
      <w:r w:rsidRPr="00134658">
        <w:rPr>
          <w:rStyle w:val="FontStyle22"/>
          <w:rFonts w:eastAsia="Batang"/>
        </w:rPr>
        <w:t xml:space="preserve">(i)           brak na Białej liście wskazanego przez </w:t>
      </w:r>
      <w:r>
        <w:rPr>
          <w:rStyle w:val="FontStyle22"/>
          <w:rFonts w:eastAsia="Batang"/>
        </w:rPr>
        <w:t>Wykonawcę</w:t>
      </w:r>
      <w:r w:rsidRPr="00134658">
        <w:rPr>
          <w:rStyle w:val="FontStyle22"/>
          <w:rFonts w:eastAsia="Batang"/>
        </w:rPr>
        <w:t xml:space="preserve"> numeru rachunku bankowego lub </w:t>
      </w:r>
    </w:p>
    <w:p w14:paraId="25DCC160" w14:textId="77777777" w:rsidR="00844E14" w:rsidRPr="00134658" w:rsidRDefault="00844E14" w:rsidP="00844E14">
      <w:pPr>
        <w:pStyle w:val="Akapitzlist"/>
        <w:ind w:left="360"/>
        <w:jc w:val="both"/>
        <w:rPr>
          <w:rStyle w:val="FontStyle22"/>
          <w:rFonts w:eastAsia="Batang"/>
        </w:rPr>
      </w:pPr>
      <w:r w:rsidRPr="00134658">
        <w:rPr>
          <w:rStyle w:val="FontStyle22"/>
          <w:rFonts w:eastAsia="Batang"/>
        </w:rPr>
        <w:t xml:space="preserve">(ii)          brak wskazania przez </w:t>
      </w:r>
      <w:r>
        <w:rPr>
          <w:rStyle w:val="FontStyle22"/>
          <w:rFonts w:eastAsia="Batang"/>
        </w:rPr>
        <w:t>Wykonawcę</w:t>
      </w:r>
      <w:r w:rsidRPr="00134658">
        <w:rPr>
          <w:rStyle w:val="FontStyle22"/>
          <w:rFonts w:eastAsia="Batang"/>
        </w:rPr>
        <w:t xml:space="preserve"> jako właściwego do zapłaty części ceny brutto odpowiadającej podatkowi VAT numeru rachunku bankowego w złotych polskich figurującego na Białej liście (dotyczy przypadków wskazania przez </w:t>
      </w:r>
      <w:r>
        <w:rPr>
          <w:rStyle w:val="FontStyle22"/>
          <w:rFonts w:eastAsia="Batang"/>
        </w:rPr>
        <w:t>Wykonawcę</w:t>
      </w:r>
      <w:r w:rsidRPr="00134658">
        <w:rPr>
          <w:rStyle w:val="FontStyle22"/>
          <w:rFonts w:eastAsia="Batang"/>
        </w:rPr>
        <w:t xml:space="preserve"> do zapłaty ceny netto rachunku bankowego w walucie obcej), </w:t>
      </w:r>
    </w:p>
    <w:p w14:paraId="20F34629" w14:textId="77777777" w:rsidR="00844E14" w:rsidRPr="00134658" w:rsidRDefault="00844E14" w:rsidP="00844E14">
      <w:pPr>
        <w:pStyle w:val="Akapitzlist"/>
        <w:ind w:left="360"/>
        <w:jc w:val="both"/>
        <w:rPr>
          <w:rStyle w:val="FontStyle22"/>
          <w:rFonts w:eastAsia="Batang"/>
        </w:rPr>
      </w:pPr>
      <w:r w:rsidRPr="00134658">
        <w:rPr>
          <w:rStyle w:val="FontStyle22"/>
          <w:rFonts w:eastAsia="Batang"/>
        </w:rPr>
        <w:t xml:space="preserve">ORLEN Projekt S.A. będzie uprawniony do wstrzymania płatności na rzecz </w:t>
      </w:r>
      <w:r>
        <w:rPr>
          <w:rStyle w:val="FontStyle22"/>
          <w:rFonts w:eastAsia="Batang"/>
        </w:rPr>
        <w:t>Wykonawcy</w:t>
      </w:r>
      <w:r w:rsidRPr="00134658">
        <w:rPr>
          <w:rStyle w:val="FontStyle22"/>
          <w:rFonts w:eastAsia="Batang"/>
        </w:rPr>
        <w:t xml:space="preserve"> odpowiednio: wynagrodzenia (w przypadku wskazanym w </w:t>
      </w:r>
      <w:proofErr w:type="spellStart"/>
      <w:r w:rsidRPr="00134658">
        <w:rPr>
          <w:rStyle w:val="FontStyle22"/>
          <w:rFonts w:eastAsia="Batang"/>
        </w:rPr>
        <w:t>ppkt</w:t>
      </w:r>
      <w:proofErr w:type="spellEnd"/>
      <w:r w:rsidRPr="00134658">
        <w:rPr>
          <w:rStyle w:val="FontStyle22"/>
          <w:rFonts w:eastAsia="Batang"/>
        </w:rPr>
        <w:t xml:space="preserve"> (i)) lub części wynagrodzenia odpowiadającej podatkowi VAT (w przypadku wskazanym w </w:t>
      </w:r>
      <w:proofErr w:type="spellStart"/>
      <w:r w:rsidRPr="00134658">
        <w:rPr>
          <w:rStyle w:val="FontStyle22"/>
          <w:rFonts w:eastAsia="Batang"/>
        </w:rPr>
        <w:t>ppkt</w:t>
      </w:r>
      <w:proofErr w:type="spellEnd"/>
      <w:r w:rsidRPr="00134658">
        <w:rPr>
          <w:rStyle w:val="FontStyle22"/>
          <w:rFonts w:eastAsia="Batang"/>
        </w:rPr>
        <w:t xml:space="preserve"> (ii)). </w:t>
      </w:r>
    </w:p>
    <w:p w14:paraId="2FD754E8" w14:textId="0552ACFF" w:rsidR="00844E14" w:rsidRPr="00134658" w:rsidRDefault="00844E14" w:rsidP="00844E14">
      <w:pPr>
        <w:pStyle w:val="Akapitzlist"/>
        <w:ind w:left="360"/>
        <w:jc w:val="both"/>
        <w:rPr>
          <w:rStyle w:val="FontStyle22"/>
          <w:rFonts w:eastAsia="Batang"/>
        </w:rPr>
      </w:pPr>
      <w:r w:rsidRPr="00134658">
        <w:rPr>
          <w:rStyle w:val="FontStyle22"/>
          <w:rFonts w:eastAsia="Batang"/>
        </w:rPr>
        <w:t>3</w:t>
      </w:r>
      <w:r w:rsidR="00D276E3">
        <w:rPr>
          <w:rStyle w:val="FontStyle22"/>
          <w:rFonts w:eastAsia="Batang"/>
        </w:rPr>
        <w:t>)</w:t>
      </w:r>
      <w:r w:rsidRPr="00134658">
        <w:rPr>
          <w:rStyle w:val="FontStyle22"/>
          <w:rFonts w:eastAsia="Batang"/>
        </w:rPr>
        <w:t xml:space="preserve">.  W sytuacji wskazanej w pkt 2 powyżej płatność nastąpi nie później niż w terminie 7 dni roboczych od (odpowiednio): dnia następnego po przekazaniu ORLEN Projekt S.A. przez </w:t>
      </w:r>
      <w:r>
        <w:rPr>
          <w:rStyle w:val="FontStyle22"/>
          <w:rFonts w:eastAsia="Batang"/>
        </w:rPr>
        <w:t>Wykonawcę</w:t>
      </w:r>
      <w:r w:rsidRPr="00134658">
        <w:rPr>
          <w:rStyle w:val="FontStyle22"/>
          <w:rFonts w:eastAsia="Batang"/>
        </w:rPr>
        <w:t xml:space="preserve"> informacji o pojawieniu się jego numeru rachunku bankowego na Białej liście (w przypadku wskazanym w pkt 2 </w:t>
      </w:r>
      <w:proofErr w:type="spellStart"/>
      <w:r w:rsidRPr="00134658">
        <w:rPr>
          <w:rStyle w:val="FontStyle22"/>
          <w:rFonts w:eastAsia="Batang"/>
        </w:rPr>
        <w:t>ppkt</w:t>
      </w:r>
      <w:proofErr w:type="spellEnd"/>
      <w:r w:rsidRPr="00134658">
        <w:rPr>
          <w:rStyle w:val="FontStyle22"/>
          <w:rFonts w:eastAsia="Batang"/>
        </w:rPr>
        <w:t xml:space="preserve"> (i) powyżej) lub dnia następnego po wskazaniu ORLEN Projekt S.A. przez </w:t>
      </w:r>
      <w:r>
        <w:rPr>
          <w:rStyle w:val="FontStyle22"/>
          <w:rFonts w:eastAsia="Batang"/>
        </w:rPr>
        <w:t>Wykonawcę</w:t>
      </w:r>
      <w:r w:rsidRPr="00134658">
        <w:rPr>
          <w:rStyle w:val="FontStyle22"/>
          <w:rFonts w:eastAsia="Batang"/>
        </w:rPr>
        <w:t xml:space="preserve"> numeru rachunku bankowego w złotych polskich figurującego na Białej liście (w przypadku, o którym mowa w pkt 2 </w:t>
      </w:r>
      <w:proofErr w:type="spellStart"/>
      <w:r w:rsidRPr="00134658">
        <w:rPr>
          <w:rStyle w:val="FontStyle22"/>
          <w:rFonts w:eastAsia="Batang"/>
        </w:rPr>
        <w:t>ppkt</w:t>
      </w:r>
      <w:proofErr w:type="spellEnd"/>
      <w:r w:rsidRPr="00134658">
        <w:rPr>
          <w:rStyle w:val="FontStyle22"/>
          <w:rFonts w:eastAsia="Batang"/>
        </w:rPr>
        <w:t xml:space="preserve"> (ii) powyżej).</w:t>
      </w:r>
    </w:p>
    <w:p w14:paraId="72E12317" w14:textId="3512D65A" w:rsidR="00844E14" w:rsidRDefault="00844E14" w:rsidP="00844E14">
      <w:pPr>
        <w:pStyle w:val="Akapitzlist"/>
        <w:ind w:left="360"/>
        <w:jc w:val="both"/>
        <w:rPr>
          <w:rStyle w:val="FontStyle22"/>
          <w:rFonts w:eastAsia="Batang"/>
        </w:rPr>
      </w:pPr>
      <w:r w:rsidRPr="00134658">
        <w:rPr>
          <w:rStyle w:val="FontStyle22"/>
          <w:rFonts w:eastAsia="Batang"/>
        </w:rPr>
        <w:t xml:space="preserve">4. Strony zgodnie przyjmują, że wystąpienie okoliczności, o których mowa w pkt 2 powyżej, zwalnia ORLEN Projekt S.A. z obowiązku zapłaty odsetek za zwłokę za okres pomiędzy ustalonym w </w:t>
      </w:r>
      <w:r w:rsidR="00D276E3">
        <w:rPr>
          <w:rStyle w:val="FontStyle22"/>
          <w:rFonts w:eastAsia="Batang"/>
        </w:rPr>
        <w:t>U</w:t>
      </w:r>
      <w:r w:rsidRPr="00134658">
        <w:rPr>
          <w:rStyle w:val="FontStyle22"/>
          <w:rFonts w:eastAsia="Batang"/>
        </w:rPr>
        <w:t xml:space="preserve">mowie terminem płatności a dniem zrealizowania przez ORLEN Projekt S.A. na rzecz </w:t>
      </w:r>
      <w:r>
        <w:rPr>
          <w:rStyle w:val="FontStyle22"/>
          <w:rFonts w:eastAsia="Batang"/>
        </w:rPr>
        <w:t>Wykonawcy</w:t>
      </w:r>
      <w:r w:rsidRPr="00134658">
        <w:rPr>
          <w:rStyle w:val="FontStyle22"/>
          <w:rFonts w:eastAsia="Batang"/>
        </w:rPr>
        <w:t xml:space="preserve"> płatności, o których mowa w pkt 3 powyżej.</w:t>
      </w:r>
    </w:p>
    <w:p w14:paraId="420C2F41" w14:textId="77777777" w:rsidR="00844E14" w:rsidRPr="008E7BEB" w:rsidRDefault="00844E14" w:rsidP="00844E14">
      <w:pPr>
        <w:jc w:val="both"/>
        <w:rPr>
          <w:rStyle w:val="FontStyle22"/>
          <w:rFonts w:eastAsia="Batang"/>
        </w:rPr>
      </w:pPr>
      <w:r>
        <w:rPr>
          <w:rStyle w:val="FontStyle22"/>
          <w:rFonts w:eastAsia="Batang"/>
        </w:rPr>
        <w:t>16.</w:t>
      </w:r>
      <w:r w:rsidRPr="008E7BEB">
        <w:t xml:space="preserve"> </w:t>
      </w:r>
      <w:r>
        <w:rPr>
          <w:rStyle w:val="FontStyle22"/>
          <w:rFonts w:eastAsia="Batang"/>
        </w:rPr>
        <w:t>Wykonawca</w:t>
      </w:r>
      <w:r w:rsidRPr="008E7BEB">
        <w:rPr>
          <w:rStyle w:val="FontStyle22"/>
          <w:rFonts w:eastAsia="Batang"/>
        </w:rPr>
        <w:t xml:space="preserve"> zobowiązuje się do poinformowania ORLEN Projekt S.A. o zmianie </w:t>
      </w:r>
      <w:r>
        <w:rPr>
          <w:rStyle w:val="FontStyle22"/>
          <w:rFonts w:eastAsia="Batang"/>
        </w:rPr>
        <w:t>swojej</w:t>
      </w:r>
      <w:r w:rsidRPr="008E7BEB">
        <w:rPr>
          <w:rStyle w:val="FontStyle22"/>
          <w:rFonts w:eastAsia="Batang"/>
        </w:rPr>
        <w:t xml:space="preserve"> sytuacji finansowej, w przypadku, kiedy zmiana ta może mieć wpływ na prawidłowy przebieg współpracy z ORLEN Projekt S.A.</w:t>
      </w:r>
    </w:p>
    <w:p w14:paraId="747C2952" w14:textId="77777777" w:rsidR="006D69E0" w:rsidRPr="00134658" w:rsidRDefault="006D69E0" w:rsidP="006D69E0">
      <w:pPr>
        <w:pStyle w:val="Tekstpodstawowy3"/>
        <w:jc w:val="both"/>
        <w:rPr>
          <w:ins w:id="1" w:author="Gargol-Ośko Kinga (PRO)" w:date="2025-11-19T10:37:00Z"/>
          <w:rFonts w:ascii="Arial" w:hAnsi="Arial" w:cs="Arial"/>
          <w:sz w:val="20"/>
        </w:rPr>
      </w:pPr>
    </w:p>
    <w:p w14:paraId="5A4A1271" w14:textId="05D1DE37" w:rsidR="006D69E0" w:rsidRDefault="006D69E0" w:rsidP="006D69E0">
      <w:pPr>
        <w:pStyle w:val="Zwykytekst"/>
        <w:jc w:val="both"/>
        <w:rPr>
          <w:rFonts w:ascii="Arial" w:hAnsi="Arial" w:cs="Arial"/>
          <w:b/>
          <w:u w:val="single"/>
        </w:rPr>
      </w:pPr>
      <w:r w:rsidRPr="00134658">
        <w:rPr>
          <w:rFonts w:ascii="Arial" w:hAnsi="Arial" w:cs="Arial"/>
          <w:b/>
          <w:u w:val="single"/>
        </w:rPr>
        <w:t xml:space="preserve">ARTYKUŁ </w:t>
      </w:r>
      <w:r>
        <w:rPr>
          <w:rFonts w:ascii="Arial" w:hAnsi="Arial" w:cs="Arial"/>
          <w:b/>
          <w:u w:val="single"/>
        </w:rPr>
        <w:t>6A</w:t>
      </w:r>
      <w:r w:rsidRPr="00134658">
        <w:rPr>
          <w:rFonts w:ascii="Arial" w:hAnsi="Arial" w:cs="Arial"/>
          <w:b/>
          <w:u w:val="single"/>
        </w:rPr>
        <w:t xml:space="preserve"> – </w:t>
      </w:r>
      <w:r>
        <w:rPr>
          <w:rFonts w:ascii="Arial" w:hAnsi="Arial" w:cs="Arial"/>
          <w:b/>
          <w:u w:val="single"/>
        </w:rPr>
        <w:t xml:space="preserve">ZASADY WYSTAWIANIA I </w:t>
      </w:r>
      <w:r w:rsidR="0054273E">
        <w:rPr>
          <w:rFonts w:ascii="Arial" w:hAnsi="Arial" w:cs="Arial"/>
          <w:b/>
          <w:u w:val="single"/>
        </w:rPr>
        <w:t>OTRZYMYWANIA FAKTUR</w:t>
      </w:r>
      <w:r>
        <w:rPr>
          <w:rFonts w:ascii="Arial" w:hAnsi="Arial" w:cs="Arial"/>
          <w:b/>
          <w:u w:val="single"/>
        </w:rPr>
        <w:t xml:space="preserve"> PRZY UŻYCIU </w:t>
      </w:r>
      <w:proofErr w:type="spellStart"/>
      <w:r>
        <w:rPr>
          <w:rFonts w:ascii="Arial" w:hAnsi="Arial" w:cs="Arial"/>
          <w:b/>
          <w:u w:val="single"/>
        </w:rPr>
        <w:t>KSeF</w:t>
      </w:r>
      <w:proofErr w:type="spellEnd"/>
    </w:p>
    <w:p w14:paraId="64E19210" w14:textId="3B87D74D" w:rsidR="006D69E0" w:rsidRDefault="006D69E0" w:rsidP="006D69E0">
      <w:pPr>
        <w:pStyle w:val="Zwykytekst"/>
        <w:jc w:val="both"/>
        <w:rPr>
          <w:rFonts w:ascii="Arial" w:hAnsi="Arial" w:cs="Arial"/>
          <w:b/>
          <w:u w:val="single"/>
        </w:rPr>
      </w:pPr>
    </w:p>
    <w:p w14:paraId="7349E0BB" w14:textId="19D84D01" w:rsidR="006D69E0" w:rsidRPr="00043F0B" w:rsidRDefault="006D69E0" w:rsidP="006D69E0">
      <w:pPr>
        <w:numPr>
          <w:ilvl w:val="0"/>
          <w:numId w:val="26"/>
        </w:numPr>
        <w:spacing w:line="259" w:lineRule="auto"/>
        <w:ind w:left="426"/>
        <w:jc w:val="both"/>
        <w:rPr>
          <w:rFonts w:ascii="Arial" w:eastAsia="Calibri" w:hAnsi="Arial" w:cs="Arial"/>
        </w:rPr>
      </w:pPr>
      <w:r w:rsidRPr="00043F0B">
        <w:rPr>
          <w:rFonts w:ascii="Arial" w:eastAsia="Calibri" w:hAnsi="Arial" w:cs="Arial"/>
        </w:rPr>
        <w:t xml:space="preserve">Poniższe postanowienia będą miały zastosowanie od dnia, w którym </w:t>
      </w:r>
      <w:r w:rsidR="0054273E">
        <w:rPr>
          <w:rFonts w:ascii="Arial" w:eastAsia="Calibri" w:hAnsi="Arial" w:cs="Arial"/>
        </w:rPr>
        <w:t>Wykonawca</w:t>
      </w:r>
      <w:r w:rsidRPr="00043F0B">
        <w:rPr>
          <w:rFonts w:ascii="Arial" w:eastAsia="Calibri" w:hAnsi="Arial" w:cs="Arial"/>
        </w:rPr>
        <w:t xml:space="preserve"> zostanie zobowiązany do wystawiania i udostępnienia </w:t>
      </w:r>
      <w:r w:rsidR="0054273E">
        <w:rPr>
          <w:rFonts w:ascii="Arial" w:eastAsia="Calibri" w:hAnsi="Arial" w:cs="Arial"/>
        </w:rPr>
        <w:t>Zamawiającemu</w:t>
      </w:r>
      <w:r w:rsidRPr="00043F0B">
        <w:rPr>
          <w:rFonts w:ascii="Arial" w:eastAsia="Calibri" w:hAnsi="Arial" w:cs="Arial"/>
        </w:rPr>
        <w:t xml:space="preserve"> faktur ustrukturyzowanych przy użyciu Krajowego Systemu e-Faktur (dalej: </w:t>
      </w:r>
      <w:proofErr w:type="spellStart"/>
      <w:r w:rsidRPr="00043F0B">
        <w:rPr>
          <w:rFonts w:ascii="Arial" w:eastAsia="Calibri" w:hAnsi="Arial" w:cs="Arial"/>
        </w:rPr>
        <w:t>KSeF</w:t>
      </w:r>
      <w:proofErr w:type="spellEnd"/>
      <w:r w:rsidRPr="00043F0B">
        <w:rPr>
          <w:rFonts w:ascii="Arial" w:eastAsia="Calibri" w:hAnsi="Arial" w:cs="Arial"/>
        </w:rPr>
        <w:t xml:space="preserve">) na podstawie przepisów ustawy z dnia 11 marca 2004 r. </w:t>
      </w:r>
      <w:r w:rsidRPr="00043F0B">
        <w:rPr>
          <w:rFonts w:ascii="Arial" w:eastAsia="Calibri" w:hAnsi="Arial" w:cs="Arial"/>
        </w:rPr>
        <w:lastRenderedPageBreak/>
        <w:t>o podatku od towarów i usług (dalej: ustawa o VAT) i od tego dnia będą miały pierwszeństwo w przypadku rozbieżności z innymi postanowieniami niniejszej Umowy.</w:t>
      </w:r>
    </w:p>
    <w:p w14:paraId="743F5533" w14:textId="1EC7428E" w:rsidR="006D69E0" w:rsidRPr="00043F0B" w:rsidRDefault="0054273E" w:rsidP="006D69E0">
      <w:pPr>
        <w:numPr>
          <w:ilvl w:val="0"/>
          <w:numId w:val="26"/>
        </w:numPr>
        <w:spacing w:line="259" w:lineRule="auto"/>
        <w:ind w:left="426"/>
        <w:jc w:val="both"/>
        <w:rPr>
          <w:rFonts w:ascii="Arial" w:eastAsia="Calibri" w:hAnsi="Arial" w:cs="Arial"/>
        </w:rPr>
      </w:pPr>
      <w:r>
        <w:rPr>
          <w:rFonts w:ascii="Arial" w:eastAsia="Calibri" w:hAnsi="Arial" w:cs="Arial"/>
        </w:rPr>
        <w:t>Wykonawca</w:t>
      </w:r>
      <w:r w:rsidR="006D69E0" w:rsidRPr="00043F0B">
        <w:rPr>
          <w:rFonts w:ascii="Arial" w:eastAsia="Calibri" w:hAnsi="Arial" w:cs="Arial"/>
        </w:rPr>
        <w:t xml:space="preserve"> wystawi i udostępni </w:t>
      </w:r>
      <w:r>
        <w:rPr>
          <w:rFonts w:ascii="Arial" w:eastAsia="Calibri" w:hAnsi="Arial" w:cs="Arial"/>
        </w:rPr>
        <w:t>Zamawiającemu</w:t>
      </w:r>
      <w:r w:rsidR="006D69E0" w:rsidRPr="00043F0B">
        <w:rPr>
          <w:rFonts w:ascii="Arial" w:eastAsia="Calibri" w:hAnsi="Arial" w:cs="Arial"/>
        </w:rPr>
        <w:t xml:space="preserve"> fakturę z wykorzystaniem </w:t>
      </w:r>
      <w:proofErr w:type="spellStart"/>
      <w:r w:rsidR="006D69E0" w:rsidRPr="00043F0B">
        <w:rPr>
          <w:rFonts w:ascii="Arial" w:eastAsia="Calibri" w:hAnsi="Arial" w:cs="Arial"/>
        </w:rPr>
        <w:t>KSeF</w:t>
      </w:r>
      <w:proofErr w:type="spellEnd"/>
      <w:r w:rsidR="006D69E0" w:rsidRPr="00043F0B">
        <w:rPr>
          <w:rFonts w:ascii="Arial" w:eastAsia="Calibri" w:hAnsi="Arial" w:cs="Arial"/>
        </w:rPr>
        <w:t xml:space="preserve">, chyba że zaistnieją przypadki, o których mowa w ustawie o VAT uniemożliwiające takie działanie lub uprawniające </w:t>
      </w:r>
      <w:r w:rsidR="004F2276">
        <w:rPr>
          <w:rFonts w:ascii="Arial" w:eastAsia="Calibri" w:hAnsi="Arial" w:cs="Arial"/>
        </w:rPr>
        <w:t>Wykonawcę</w:t>
      </w:r>
      <w:r w:rsidR="006D69E0" w:rsidRPr="00043F0B">
        <w:rPr>
          <w:rFonts w:ascii="Arial" w:eastAsia="Calibri" w:hAnsi="Arial" w:cs="Arial"/>
        </w:rPr>
        <w:t xml:space="preserve"> do innego działania – w takim przypadku faktura zostanie wystawiona i udostępniona </w:t>
      </w:r>
      <w:r>
        <w:rPr>
          <w:rFonts w:ascii="Arial" w:eastAsia="Calibri" w:hAnsi="Arial" w:cs="Arial"/>
        </w:rPr>
        <w:t xml:space="preserve">Zamawiającemu </w:t>
      </w:r>
      <w:r w:rsidR="006D69E0" w:rsidRPr="00043F0B">
        <w:rPr>
          <w:rFonts w:ascii="Arial" w:eastAsia="Calibri" w:hAnsi="Arial" w:cs="Arial"/>
        </w:rPr>
        <w:t xml:space="preserve">z uwzględnieniem zasad określonych w ustawie o VAT i niżej wskazanych ustępów. </w:t>
      </w:r>
    </w:p>
    <w:p w14:paraId="3CB47BB1" w14:textId="0CD7F0B3" w:rsidR="006D69E0" w:rsidRPr="00043F0B" w:rsidRDefault="006D69E0" w:rsidP="006D69E0">
      <w:pPr>
        <w:numPr>
          <w:ilvl w:val="0"/>
          <w:numId w:val="26"/>
        </w:numPr>
        <w:spacing w:line="259" w:lineRule="auto"/>
        <w:ind w:left="426"/>
        <w:jc w:val="both"/>
        <w:rPr>
          <w:rFonts w:ascii="Arial" w:eastAsia="Calibri" w:hAnsi="Arial" w:cs="Arial"/>
        </w:rPr>
      </w:pPr>
      <w:r w:rsidRPr="00043F0B">
        <w:rPr>
          <w:rFonts w:ascii="Arial" w:eastAsia="Calibri" w:hAnsi="Arial" w:cs="Arial"/>
        </w:rPr>
        <w:t xml:space="preserve">Zapłata należnego </w:t>
      </w:r>
      <w:r w:rsidR="004F2276">
        <w:rPr>
          <w:rFonts w:ascii="Arial" w:eastAsia="Calibri" w:hAnsi="Arial" w:cs="Arial"/>
        </w:rPr>
        <w:t>Wykonawcy</w:t>
      </w:r>
      <w:r w:rsidRPr="00043F0B">
        <w:rPr>
          <w:rFonts w:ascii="Arial" w:eastAsia="Calibri" w:hAnsi="Arial" w:cs="Arial"/>
        </w:rPr>
        <w:t xml:space="preserve"> wynagrodzenia nastąpi w oparciu o wystawioną na zasadach określonych w ust. 2 powyżej fakturę na numer rachunku</w:t>
      </w:r>
      <w:r w:rsidR="004F2276" w:rsidRPr="00E27EB8">
        <w:rPr>
          <w:rFonts w:ascii="Arial" w:eastAsia="Calibri" w:hAnsi="Arial" w:cs="Arial"/>
        </w:rPr>
        <w:t xml:space="preserve"> bankowego </w:t>
      </w:r>
      <w:r w:rsidR="004F2276">
        <w:rPr>
          <w:rFonts w:ascii="Arial" w:eastAsia="Calibri" w:hAnsi="Arial" w:cs="Arial"/>
        </w:rPr>
        <w:t xml:space="preserve">Wykonawcy </w:t>
      </w:r>
      <w:r w:rsidR="004F2276" w:rsidRPr="00E27EB8">
        <w:rPr>
          <w:rFonts w:ascii="Arial" w:eastAsia="Calibri" w:hAnsi="Arial" w:cs="Arial"/>
        </w:rPr>
        <w:t>wskazany</w:t>
      </w:r>
      <w:r w:rsidRPr="00043F0B">
        <w:rPr>
          <w:rFonts w:ascii="Arial" w:eastAsia="Calibri" w:hAnsi="Arial" w:cs="Arial"/>
        </w:rPr>
        <w:t xml:space="preserve"> na fakturze oraz w terminie </w:t>
      </w:r>
      <w:r w:rsidRPr="00043F0B">
        <w:rPr>
          <w:rFonts w:ascii="Arial" w:eastAsia="Calibri" w:hAnsi="Arial" w:cs="Arial"/>
          <w:b/>
        </w:rPr>
        <w:t xml:space="preserve">30 dni od dnia doręczenia </w:t>
      </w:r>
      <w:r w:rsidR="00824295">
        <w:rPr>
          <w:rFonts w:ascii="Arial" w:eastAsia="Calibri" w:hAnsi="Arial" w:cs="Arial"/>
          <w:b/>
        </w:rPr>
        <w:t xml:space="preserve">Zamawiającemu prawidłowo wystawionej </w:t>
      </w:r>
      <w:r w:rsidRPr="00043F0B">
        <w:rPr>
          <w:rFonts w:ascii="Arial" w:eastAsia="Calibri" w:hAnsi="Arial" w:cs="Arial"/>
          <w:b/>
        </w:rPr>
        <w:t xml:space="preserve">faktury </w:t>
      </w:r>
      <w:r w:rsidR="00824295" w:rsidRPr="00043F0B">
        <w:rPr>
          <w:rFonts w:ascii="Arial" w:eastAsia="Calibri" w:hAnsi="Arial" w:cs="Arial"/>
          <w:b/>
        </w:rPr>
        <w:t>wraz z</w:t>
      </w:r>
      <w:r w:rsidR="00824295" w:rsidRPr="00E27EB8">
        <w:rPr>
          <w:rFonts w:ascii="Arial" w:eastAsia="Calibri" w:hAnsi="Arial" w:cs="Arial"/>
          <w:b/>
        </w:rPr>
        <w:t xml:space="preserve"> </w:t>
      </w:r>
      <w:r w:rsidR="00824295" w:rsidRPr="00043F0B">
        <w:rPr>
          <w:rFonts w:ascii="Arial" w:eastAsia="Calibri" w:hAnsi="Arial" w:cs="Arial"/>
          <w:b/>
        </w:rPr>
        <w:t>załącznikami</w:t>
      </w:r>
      <w:r w:rsidR="00824295">
        <w:rPr>
          <w:rFonts w:ascii="Arial" w:eastAsia="Calibri" w:hAnsi="Arial" w:cs="Arial"/>
          <w:b/>
        </w:rPr>
        <w:t xml:space="preserve">, o których mowa </w:t>
      </w:r>
      <w:r w:rsidR="0036530A">
        <w:rPr>
          <w:rFonts w:ascii="Arial" w:eastAsia="Calibri" w:hAnsi="Arial" w:cs="Arial"/>
          <w:b/>
        </w:rPr>
        <w:t>w</w:t>
      </w:r>
      <w:r w:rsidR="00824295" w:rsidRPr="00043F0B">
        <w:rPr>
          <w:rFonts w:ascii="Arial" w:eastAsia="Calibri" w:hAnsi="Arial" w:cs="Arial"/>
          <w:b/>
        </w:rPr>
        <w:t xml:space="preserve"> </w:t>
      </w:r>
      <w:r w:rsidR="00824295">
        <w:rPr>
          <w:rFonts w:ascii="Arial" w:eastAsia="Calibri" w:hAnsi="Arial" w:cs="Arial"/>
          <w:b/>
        </w:rPr>
        <w:t xml:space="preserve">art. 6 ust. </w:t>
      </w:r>
      <w:r w:rsidR="0036530A">
        <w:rPr>
          <w:rFonts w:ascii="Arial" w:eastAsia="Calibri" w:hAnsi="Arial" w:cs="Arial"/>
          <w:b/>
        </w:rPr>
        <w:t xml:space="preserve">3 i </w:t>
      </w:r>
      <w:r w:rsidR="00824295">
        <w:rPr>
          <w:rFonts w:ascii="Arial" w:eastAsia="Calibri" w:hAnsi="Arial" w:cs="Arial"/>
          <w:b/>
        </w:rPr>
        <w:t xml:space="preserve">9 Umowy.   </w:t>
      </w:r>
    </w:p>
    <w:p w14:paraId="72F9FA02" w14:textId="5FF867B4" w:rsidR="006D69E0" w:rsidRPr="00043F0B" w:rsidRDefault="006D69E0" w:rsidP="006D69E0">
      <w:pPr>
        <w:numPr>
          <w:ilvl w:val="0"/>
          <w:numId w:val="26"/>
        </w:numPr>
        <w:spacing w:line="259" w:lineRule="auto"/>
        <w:ind w:left="426"/>
        <w:jc w:val="both"/>
        <w:rPr>
          <w:rFonts w:ascii="Arial" w:eastAsia="Calibri" w:hAnsi="Arial" w:cs="Arial"/>
        </w:rPr>
      </w:pPr>
      <w:r w:rsidRPr="00043F0B">
        <w:rPr>
          <w:rFonts w:ascii="Arial" w:eastAsia="Calibri" w:hAnsi="Arial" w:cs="Arial"/>
        </w:rPr>
        <w:t xml:space="preserve">Za datę wystawienia faktury ustrukturyzowanej uznaje się datę przesłania faktury przez </w:t>
      </w:r>
      <w:r w:rsidR="004F2276">
        <w:rPr>
          <w:rFonts w:ascii="Arial" w:eastAsia="Calibri" w:hAnsi="Arial" w:cs="Arial"/>
        </w:rPr>
        <w:t>Wykonawcę</w:t>
      </w:r>
      <w:r w:rsidRPr="00043F0B">
        <w:rPr>
          <w:rFonts w:ascii="Arial" w:eastAsia="Calibri" w:hAnsi="Arial" w:cs="Arial"/>
        </w:rPr>
        <w:t xml:space="preserve"> do </w:t>
      </w:r>
      <w:proofErr w:type="spellStart"/>
      <w:r w:rsidRPr="00043F0B">
        <w:rPr>
          <w:rFonts w:ascii="Arial" w:eastAsia="Calibri" w:hAnsi="Arial" w:cs="Arial"/>
        </w:rPr>
        <w:t>KSeF</w:t>
      </w:r>
      <w:proofErr w:type="spellEnd"/>
      <w:r w:rsidRPr="00043F0B">
        <w:rPr>
          <w:rFonts w:ascii="Arial" w:eastAsia="Calibri" w:hAnsi="Arial" w:cs="Arial"/>
        </w:rPr>
        <w:t xml:space="preserve">, a w przypadku faktury, o której mowa w art. 106 </w:t>
      </w:r>
      <w:proofErr w:type="spellStart"/>
      <w:r w:rsidRPr="00043F0B">
        <w:rPr>
          <w:rFonts w:ascii="Arial" w:eastAsia="Calibri" w:hAnsi="Arial" w:cs="Arial"/>
        </w:rPr>
        <w:t>nda</w:t>
      </w:r>
      <w:proofErr w:type="spellEnd"/>
      <w:r w:rsidRPr="00043F0B">
        <w:rPr>
          <w:rFonts w:ascii="Arial" w:eastAsia="Calibri" w:hAnsi="Arial" w:cs="Arial"/>
        </w:rPr>
        <w:t xml:space="preserve"> ust. 1 lub ust. 16 ustawy o VAT lub faktur wystawianych w okresie awarii lub niedostępności </w:t>
      </w:r>
      <w:proofErr w:type="spellStart"/>
      <w:r w:rsidRPr="00043F0B">
        <w:rPr>
          <w:rFonts w:ascii="Arial" w:eastAsia="Calibri" w:hAnsi="Arial" w:cs="Arial"/>
        </w:rPr>
        <w:t>KSeF</w:t>
      </w:r>
      <w:proofErr w:type="spellEnd"/>
      <w:r w:rsidRPr="00043F0B">
        <w:rPr>
          <w:rFonts w:ascii="Arial" w:eastAsia="Calibri" w:hAnsi="Arial" w:cs="Arial"/>
        </w:rPr>
        <w:t xml:space="preserve"> – datę wystawienia wskazaną przez </w:t>
      </w:r>
      <w:r w:rsidR="004F2276">
        <w:rPr>
          <w:rFonts w:ascii="Arial" w:eastAsia="Calibri" w:hAnsi="Arial" w:cs="Arial"/>
        </w:rPr>
        <w:t>Wykonawcę</w:t>
      </w:r>
      <w:r w:rsidRPr="00043F0B">
        <w:rPr>
          <w:rFonts w:ascii="Arial" w:eastAsia="Calibri" w:hAnsi="Arial" w:cs="Arial"/>
        </w:rPr>
        <w:t xml:space="preserve"> na tej fakturze.</w:t>
      </w:r>
    </w:p>
    <w:p w14:paraId="7AF90E37" w14:textId="34A98ED9" w:rsidR="006D69E0" w:rsidRPr="00043F0B" w:rsidRDefault="006D69E0" w:rsidP="006D69E0">
      <w:pPr>
        <w:numPr>
          <w:ilvl w:val="0"/>
          <w:numId w:val="26"/>
        </w:numPr>
        <w:spacing w:line="259" w:lineRule="auto"/>
        <w:ind w:left="426"/>
        <w:jc w:val="both"/>
        <w:rPr>
          <w:rFonts w:ascii="Arial" w:eastAsia="Calibri" w:hAnsi="Arial" w:cs="Arial"/>
        </w:rPr>
      </w:pPr>
      <w:r w:rsidRPr="00043F0B">
        <w:rPr>
          <w:rFonts w:ascii="Arial" w:eastAsia="Calibri" w:hAnsi="Arial" w:cs="Arial"/>
        </w:rPr>
        <w:t xml:space="preserve">Za dzień skutecznego doręczenia faktury </w:t>
      </w:r>
      <w:r w:rsidR="0054273E">
        <w:rPr>
          <w:rFonts w:ascii="Arial" w:eastAsia="Calibri" w:hAnsi="Arial" w:cs="Arial"/>
        </w:rPr>
        <w:t>Zamawiającemu</w:t>
      </w:r>
      <w:r w:rsidRPr="00043F0B">
        <w:rPr>
          <w:rFonts w:ascii="Arial" w:eastAsia="Calibri" w:hAnsi="Arial" w:cs="Arial"/>
        </w:rPr>
        <w:t xml:space="preserve"> uznaje się dzień jej otrzymania w rozumieniu przepisów ustawy o VAT; w przypadku faktury ustrukturyzowanej będzie to zatem dzień przydzielenia jej indywidualnego numeru identyfikującego tę fakturę w </w:t>
      </w:r>
      <w:proofErr w:type="spellStart"/>
      <w:r w:rsidRPr="00043F0B">
        <w:rPr>
          <w:rFonts w:ascii="Arial" w:eastAsia="Calibri" w:hAnsi="Arial" w:cs="Arial"/>
        </w:rPr>
        <w:t>KSeF</w:t>
      </w:r>
      <w:proofErr w:type="spellEnd"/>
      <w:r w:rsidRPr="00043F0B">
        <w:rPr>
          <w:rFonts w:ascii="Arial" w:eastAsia="Calibri" w:hAnsi="Arial" w:cs="Arial"/>
        </w:rPr>
        <w:t>.</w:t>
      </w:r>
    </w:p>
    <w:p w14:paraId="3FA35EF9" w14:textId="038A7127" w:rsidR="006D69E0" w:rsidRPr="00043F0B" w:rsidRDefault="006D69E0" w:rsidP="006D69E0">
      <w:pPr>
        <w:numPr>
          <w:ilvl w:val="0"/>
          <w:numId w:val="26"/>
        </w:numPr>
        <w:spacing w:line="259" w:lineRule="auto"/>
        <w:ind w:left="426"/>
        <w:jc w:val="both"/>
        <w:rPr>
          <w:rFonts w:ascii="Arial" w:eastAsia="Calibri" w:hAnsi="Arial" w:cs="Arial"/>
        </w:rPr>
      </w:pPr>
      <w:r w:rsidRPr="00043F0B">
        <w:rPr>
          <w:rFonts w:ascii="Arial" w:eastAsia="Calibri" w:hAnsi="Arial" w:cs="Arial"/>
        </w:rPr>
        <w:t xml:space="preserve">Jeżeli ustawa o VAT dopuszcza możliwość udostępnienia </w:t>
      </w:r>
      <w:r w:rsidR="0054273E">
        <w:rPr>
          <w:rFonts w:ascii="Arial" w:eastAsia="Calibri" w:hAnsi="Arial" w:cs="Arial"/>
        </w:rPr>
        <w:t>Zamawiającemu</w:t>
      </w:r>
      <w:r w:rsidRPr="00043F0B">
        <w:rPr>
          <w:rFonts w:ascii="Arial" w:eastAsia="Calibri" w:hAnsi="Arial" w:cs="Arial"/>
        </w:rPr>
        <w:t xml:space="preserve"> faktury w sposób inny niż przy użyciu </w:t>
      </w:r>
      <w:proofErr w:type="spellStart"/>
      <w:r w:rsidRPr="00043F0B">
        <w:rPr>
          <w:rFonts w:ascii="Arial" w:eastAsia="Calibri" w:hAnsi="Arial" w:cs="Arial"/>
        </w:rPr>
        <w:t>KSeF</w:t>
      </w:r>
      <w:proofErr w:type="spellEnd"/>
      <w:r w:rsidRPr="00043F0B">
        <w:rPr>
          <w:rFonts w:ascii="Arial" w:eastAsia="Calibri" w:hAnsi="Arial" w:cs="Arial"/>
        </w:rPr>
        <w:t xml:space="preserve">, taka faktura może zostać doręczona </w:t>
      </w:r>
      <w:r w:rsidR="0054273E">
        <w:rPr>
          <w:rFonts w:ascii="Arial" w:eastAsia="Calibri" w:hAnsi="Arial" w:cs="Arial"/>
        </w:rPr>
        <w:t>Zamawiającemu</w:t>
      </w:r>
      <w:r w:rsidRPr="00043F0B">
        <w:rPr>
          <w:rFonts w:ascii="Arial" w:eastAsia="Calibri" w:hAnsi="Arial" w:cs="Arial"/>
        </w:rPr>
        <w:t xml:space="preserve"> na jeden z następujących adresów: </w:t>
      </w:r>
    </w:p>
    <w:p w14:paraId="797F4E32" w14:textId="6B1C6875" w:rsidR="006D69E0" w:rsidRPr="00043F0B" w:rsidRDefault="006D69E0" w:rsidP="006D69E0">
      <w:pPr>
        <w:spacing w:line="259" w:lineRule="auto"/>
        <w:ind w:left="425"/>
        <w:jc w:val="both"/>
        <w:rPr>
          <w:rFonts w:ascii="Arial" w:eastAsia="Calibri" w:hAnsi="Arial" w:cs="Arial"/>
        </w:rPr>
      </w:pPr>
      <w:r w:rsidRPr="00043F0B">
        <w:rPr>
          <w:rFonts w:ascii="Arial" w:eastAsia="Calibri" w:hAnsi="Arial" w:cs="Arial"/>
        </w:rPr>
        <w:t xml:space="preserve">a) </w:t>
      </w:r>
      <w:r w:rsidR="00FD7E01" w:rsidRPr="00FD7E01">
        <w:rPr>
          <w:rFonts w:ascii="Arial" w:eastAsia="Calibri" w:hAnsi="Arial" w:cs="Arial"/>
          <w:b/>
        </w:rPr>
        <w:t>ORLEN Centrum Usług Korporacyjnych Sp. z o.o., u</w:t>
      </w:r>
      <w:r w:rsidR="00604F87">
        <w:rPr>
          <w:rFonts w:ascii="Arial" w:eastAsia="Calibri" w:hAnsi="Arial" w:cs="Arial"/>
          <w:b/>
        </w:rPr>
        <w:t>l. Łukasiewicza 39, 09-400 Płock</w:t>
      </w:r>
      <w:r w:rsidR="00FD7E01" w:rsidRPr="00FD7E01">
        <w:rPr>
          <w:rFonts w:ascii="Arial" w:eastAsia="Calibri" w:hAnsi="Arial" w:cs="Arial"/>
          <w:b/>
        </w:rPr>
        <w:t xml:space="preserve"> </w:t>
      </w:r>
      <w:r w:rsidRPr="00043F0B">
        <w:rPr>
          <w:rFonts w:ascii="Arial" w:eastAsia="Calibri" w:hAnsi="Arial" w:cs="Arial"/>
        </w:rPr>
        <w:t xml:space="preserve">(za datę skutecznego doręczenia faktury w takim przypadku będzie uznawana data doręczenia </w:t>
      </w:r>
      <w:r w:rsidR="0054273E">
        <w:rPr>
          <w:rFonts w:ascii="Arial" w:eastAsia="Calibri" w:hAnsi="Arial" w:cs="Arial"/>
        </w:rPr>
        <w:t>Zamawiającemu</w:t>
      </w:r>
      <w:r w:rsidRPr="00043F0B">
        <w:rPr>
          <w:rFonts w:ascii="Arial" w:eastAsia="Calibri" w:hAnsi="Arial" w:cs="Arial"/>
        </w:rPr>
        <w:t xml:space="preserve">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043F0B">
        <w:rPr>
          <w:rFonts w:ascii="Arial" w:eastAsia="Calibri" w:hAnsi="Arial" w:cs="Arial"/>
        </w:rPr>
        <w:t>KSeF</w:t>
      </w:r>
      <w:proofErr w:type="spellEnd"/>
      <w:r w:rsidRPr="00043F0B">
        <w:rPr>
          <w:rFonts w:ascii="Arial" w:eastAsia="Calibri" w:hAnsi="Arial" w:cs="Arial"/>
        </w:rPr>
        <w:t xml:space="preserve"> – w zależności od tego, która z wymienionych sytuacji nastąpi pierwsza).</w:t>
      </w:r>
    </w:p>
    <w:p w14:paraId="0F2E3A35" w14:textId="3BE02FF7" w:rsidR="00604F87" w:rsidRPr="00043F0B" w:rsidRDefault="006D69E0" w:rsidP="006D69E0">
      <w:pPr>
        <w:spacing w:line="259" w:lineRule="auto"/>
        <w:ind w:left="425"/>
        <w:jc w:val="both"/>
        <w:rPr>
          <w:rFonts w:ascii="Arial" w:eastAsia="Calibri" w:hAnsi="Arial" w:cs="Arial"/>
        </w:rPr>
      </w:pPr>
      <w:r w:rsidRPr="00043F0B">
        <w:rPr>
          <w:rFonts w:ascii="Arial" w:eastAsia="Calibri" w:hAnsi="Arial" w:cs="Arial"/>
        </w:rPr>
        <w:t xml:space="preserve">b) e-mail: </w:t>
      </w:r>
      <w:r w:rsidRPr="00043F0B">
        <w:rPr>
          <w:rFonts w:ascii="Arial" w:eastAsia="Calibri" w:hAnsi="Arial" w:cs="Arial"/>
          <w:b/>
        </w:rPr>
        <w:t>efaktura.opsa@orlen.pl</w:t>
      </w:r>
      <w:r w:rsidRPr="00043F0B">
        <w:rPr>
          <w:rFonts w:ascii="Arial" w:eastAsia="Calibri" w:hAnsi="Arial" w:cs="Arial"/>
        </w:rPr>
        <w:t xml:space="preserve"> (za datę skutecznego doręczenia faktury w takim przypadku będzie uznawana data wysłania przez </w:t>
      </w:r>
      <w:r w:rsidR="004F2276">
        <w:rPr>
          <w:rFonts w:ascii="Arial" w:eastAsia="Calibri" w:hAnsi="Arial" w:cs="Arial"/>
        </w:rPr>
        <w:t>Wykonawcę</w:t>
      </w:r>
      <w:r w:rsidRPr="00043F0B">
        <w:rPr>
          <w:rFonts w:ascii="Arial" w:eastAsia="Calibri" w:hAnsi="Arial" w:cs="Arial"/>
        </w:rPr>
        <w:t xml:space="preserve"> do </w:t>
      </w:r>
      <w:r w:rsidR="0054273E">
        <w:rPr>
          <w:rFonts w:ascii="Arial" w:eastAsia="Calibri" w:hAnsi="Arial" w:cs="Arial"/>
        </w:rPr>
        <w:t>Zamawiającego</w:t>
      </w:r>
      <w:r w:rsidRPr="00043F0B">
        <w:rPr>
          <w:rFonts w:ascii="Arial" w:eastAsia="Calibri" w:hAnsi="Arial" w:cs="Arial"/>
        </w:rPr>
        <w:t xml:space="preserve"> wiadomości e-mail zawierającej ww. fakturę, np. w formacie pdf, oznaczoną odpowiednimi kodami zgodnie z ustawą o VAT lub data nadania fakturze numeru identyfikującego w </w:t>
      </w:r>
      <w:proofErr w:type="spellStart"/>
      <w:r w:rsidRPr="00043F0B">
        <w:rPr>
          <w:rFonts w:ascii="Arial" w:eastAsia="Calibri" w:hAnsi="Arial" w:cs="Arial"/>
        </w:rPr>
        <w:t>KSeF</w:t>
      </w:r>
      <w:proofErr w:type="spellEnd"/>
      <w:r w:rsidRPr="00043F0B">
        <w:rPr>
          <w:rFonts w:ascii="Arial" w:eastAsia="Calibri" w:hAnsi="Arial" w:cs="Arial"/>
        </w:rPr>
        <w:t xml:space="preserve"> – w zależności od tego, która z wymienionych sytuacji nastąpi pierwsza).</w:t>
      </w:r>
    </w:p>
    <w:p w14:paraId="33FF29F7" w14:textId="48CF39A1" w:rsidR="000A2D14" w:rsidRPr="00043F0B" w:rsidRDefault="006D69E0" w:rsidP="00043F0B">
      <w:pPr>
        <w:numPr>
          <w:ilvl w:val="0"/>
          <w:numId w:val="26"/>
        </w:numPr>
        <w:spacing w:line="259" w:lineRule="auto"/>
        <w:ind w:left="426"/>
        <w:jc w:val="both"/>
        <w:rPr>
          <w:rFonts w:ascii="Arial" w:eastAsia="Calibri" w:hAnsi="Arial" w:cs="Arial"/>
        </w:rPr>
      </w:pPr>
      <w:r w:rsidRPr="00043F0B">
        <w:rPr>
          <w:rFonts w:ascii="Arial" w:eastAsia="Calibri" w:hAnsi="Arial" w:cs="Arial"/>
        </w:rPr>
        <w:t>Faktura będzie uznana za prawidłowo wystawioną, jeżeli zostanie wystawiona z uwzględnieniem zasad wystawiania faktur określonych w ustawie o VAT</w:t>
      </w:r>
      <w:r w:rsidR="0029158C" w:rsidRPr="00043F0B">
        <w:rPr>
          <w:rFonts w:ascii="Arial" w:eastAsia="Calibri" w:hAnsi="Arial" w:cs="Arial"/>
        </w:rPr>
        <w:t xml:space="preserve"> i niniejszej Umowie.</w:t>
      </w:r>
    </w:p>
    <w:p w14:paraId="0EB62727" w14:textId="30A50F2C" w:rsidR="006D69E0" w:rsidRPr="00043F0B" w:rsidRDefault="006D69E0" w:rsidP="00043F0B">
      <w:pPr>
        <w:numPr>
          <w:ilvl w:val="0"/>
          <w:numId w:val="26"/>
        </w:numPr>
        <w:spacing w:line="259" w:lineRule="auto"/>
        <w:ind w:left="426"/>
        <w:jc w:val="both"/>
        <w:rPr>
          <w:rFonts w:ascii="Arial" w:eastAsia="Calibri" w:hAnsi="Arial" w:cs="Arial"/>
        </w:rPr>
      </w:pPr>
      <w:r w:rsidRPr="00043F0B">
        <w:rPr>
          <w:rFonts w:ascii="Arial" w:eastAsia="Calibri" w:hAnsi="Arial" w:cs="Arial"/>
        </w:rPr>
        <w:t>Zasady</w:t>
      </w:r>
      <w:r w:rsidR="00B05767">
        <w:rPr>
          <w:rFonts w:ascii="Arial" w:eastAsia="Calibri" w:hAnsi="Arial" w:cs="Arial"/>
        </w:rPr>
        <w:t>,</w:t>
      </w:r>
      <w:r w:rsidRPr="00043F0B">
        <w:rPr>
          <w:rFonts w:ascii="Arial" w:eastAsia="Calibri" w:hAnsi="Arial" w:cs="Arial"/>
        </w:rPr>
        <w:t xml:space="preserve"> o których mowa w ust. 5 i 6 powyżej stosuje się odpowiednio do załączników ustrukturyzowanych.</w:t>
      </w:r>
    </w:p>
    <w:p w14:paraId="655B7E83" w14:textId="77777777" w:rsidR="006D69E0" w:rsidRPr="00134658" w:rsidRDefault="006D69E0" w:rsidP="006D69E0">
      <w:pPr>
        <w:pStyle w:val="Zwykytekst"/>
        <w:jc w:val="both"/>
        <w:rPr>
          <w:ins w:id="2" w:author="Gargol-Ośko Kinga (PRO)" w:date="2025-11-19T10:37:00Z"/>
          <w:rFonts w:ascii="Arial" w:hAnsi="Arial" w:cs="Arial"/>
          <w:b/>
          <w:u w:val="single"/>
        </w:rPr>
      </w:pPr>
    </w:p>
    <w:p w14:paraId="687D9ADD" w14:textId="77777777" w:rsidR="00844E14" w:rsidRPr="00134658" w:rsidRDefault="00844E14" w:rsidP="00844E14">
      <w:pPr>
        <w:pStyle w:val="Tekstpodstawowy3"/>
        <w:jc w:val="both"/>
        <w:rPr>
          <w:rFonts w:ascii="Arial" w:hAnsi="Arial" w:cs="Arial"/>
          <w:sz w:val="20"/>
        </w:rPr>
      </w:pPr>
    </w:p>
    <w:p w14:paraId="35AB10B7"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7 – PODATEK VAT</w:t>
      </w:r>
    </w:p>
    <w:p w14:paraId="7EACFCB1" w14:textId="2EB60819" w:rsidR="00844E14" w:rsidRPr="00134658" w:rsidRDefault="00844E14" w:rsidP="0054633D">
      <w:pPr>
        <w:numPr>
          <w:ilvl w:val="0"/>
          <w:numId w:val="13"/>
        </w:numPr>
        <w:spacing w:before="120"/>
        <w:ind w:left="357" w:hanging="357"/>
        <w:jc w:val="both"/>
        <w:rPr>
          <w:rFonts w:ascii="Arial" w:hAnsi="Arial" w:cs="Arial"/>
        </w:rPr>
      </w:pPr>
      <w:r w:rsidRPr="00134658">
        <w:rPr>
          <w:rFonts w:ascii="Arial" w:hAnsi="Arial" w:cs="Arial"/>
        </w:rPr>
        <w:t xml:space="preserve">WYKONAWCA oświadcza, że jest czynnym podatnikiem podatku od towarów i usług (VAT) i posiada </w:t>
      </w:r>
      <w:r w:rsidR="00AB5BC1">
        <w:rPr>
          <w:rFonts w:ascii="Arial" w:hAnsi="Arial" w:cs="Arial"/>
        </w:rPr>
        <w:t>n</w:t>
      </w:r>
      <w:r w:rsidRPr="00134658">
        <w:rPr>
          <w:rFonts w:ascii="Arial" w:hAnsi="Arial" w:cs="Arial"/>
        </w:rPr>
        <w:t xml:space="preserve">umer identyfikacji podatkowej NIP </w:t>
      </w:r>
      <w:r w:rsidRPr="00134658">
        <w:rPr>
          <w:rFonts w:ascii="Arial" w:hAnsi="Arial" w:cs="Arial"/>
          <w:b/>
        </w:rPr>
        <w:t>……………………………………..</w:t>
      </w:r>
    </w:p>
    <w:p w14:paraId="4D6705B1" w14:textId="186172EA" w:rsidR="00844E14" w:rsidRPr="00134658" w:rsidRDefault="00844E14" w:rsidP="0054633D">
      <w:pPr>
        <w:numPr>
          <w:ilvl w:val="0"/>
          <w:numId w:val="13"/>
        </w:numPr>
        <w:jc w:val="both"/>
        <w:rPr>
          <w:rFonts w:ascii="Arial" w:hAnsi="Arial" w:cs="Arial"/>
        </w:rPr>
      </w:pPr>
      <w:r w:rsidRPr="00134658">
        <w:rPr>
          <w:rFonts w:ascii="Arial" w:hAnsi="Arial" w:cs="Arial"/>
        </w:rPr>
        <w:t xml:space="preserve">ZAMAWIAJĄCY oświadcza, że jest czynnym podatnikiem podatku od towarów i usług (VAT) i posiada </w:t>
      </w:r>
      <w:r w:rsidR="00AB5BC1">
        <w:rPr>
          <w:rFonts w:ascii="Arial" w:hAnsi="Arial" w:cs="Arial"/>
        </w:rPr>
        <w:t>n</w:t>
      </w:r>
      <w:r w:rsidRPr="00134658">
        <w:rPr>
          <w:rFonts w:ascii="Arial" w:hAnsi="Arial" w:cs="Arial"/>
        </w:rPr>
        <w:t xml:space="preserve">umer identyfikacji podatkowej NIP </w:t>
      </w:r>
      <w:r w:rsidRPr="00134658">
        <w:rPr>
          <w:rFonts w:ascii="Arial" w:hAnsi="Arial" w:cs="Arial"/>
          <w:b/>
        </w:rPr>
        <w:t>774-23-72-663.</w:t>
      </w:r>
    </w:p>
    <w:p w14:paraId="045226A7" w14:textId="77777777" w:rsidR="00844E14" w:rsidRPr="00134658" w:rsidRDefault="00844E14" w:rsidP="0054633D">
      <w:pPr>
        <w:numPr>
          <w:ilvl w:val="0"/>
          <w:numId w:val="13"/>
        </w:numPr>
        <w:ind w:right="-284"/>
        <w:jc w:val="both"/>
        <w:rPr>
          <w:rFonts w:ascii="Arial" w:hAnsi="Arial" w:cs="Arial"/>
        </w:rPr>
      </w:pPr>
      <w:r w:rsidRPr="00134658">
        <w:rPr>
          <w:rFonts w:ascii="Arial" w:hAnsi="Arial" w:cs="Arial"/>
        </w:rPr>
        <w:t>ZAMAWIAJĄCY upoważnia WYKONAWCĘ do wystawienia faktury VAT bez podpisu ZAMAWIAJĄCEGO.</w:t>
      </w:r>
    </w:p>
    <w:p w14:paraId="5EA195DB" w14:textId="6D822796" w:rsidR="00844E14" w:rsidRPr="002800C5" w:rsidRDefault="00844E14" w:rsidP="0054633D">
      <w:pPr>
        <w:numPr>
          <w:ilvl w:val="0"/>
          <w:numId w:val="13"/>
        </w:numPr>
        <w:ind w:right="-284"/>
        <w:jc w:val="both"/>
        <w:rPr>
          <w:rFonts w:ascii="Arial" w:hAnsi="Arial" w:cs="Arial"/>
        </w:rPr>
      </w:pPr>
      <w:r w:rsidRPr="002800C5">
        <w:rPr>
          <w:rFonts w:ascii="Arial" w:hAnsi="Arial" w:cs="Arial"/>
        </w:rPr>
        <w:t xml:space="preserve">WYKONAWCA </w:t>
      </w:r>
      <w:r w:rsidRPr="00EB7961">
        <w:rPr>
          <w:rFonts w:ascii="Arial" w:hAnsi="Arial" w:cs="Arial"/>
        </w:rPr>
        <w:t xml:space="preserve">gwarantuje i ponosi odpowiedzialność za prawidłowość zastosowanych stawek podatku VAT, co oznacza, że w przypadku zakwestionowania przez organy podatkowe prawa </w:t>
      </w:r>
      <w:r w:rsidRPr="002800C5">
        <w:rPr>
          <w:rFonts w:ascii="Arial" w:hAnsi="Arial" w:cs="Arial"/>
        </w:rPr>
        <w:t>Zamawiającego</w:t>
      </w:r>
      <w:r w:rsidRPr="00EB7961">
        <w:rPr>
          <w:rFonts w:ascii="Arial" w:hAnsi="Arial" w:cs="Arial"/>
        </w:rPr>
        <w:t xml:space="preserve"> do odliczenia podatku z tego powodu, iż zgodnie z przepisami dana transakcja nie podlegała opodatkowaniu </w:t>
      </w:r>
      <w:r w:rsidRPr="002800C5">
        <w:rPr>
          <w:rFonts w:ascii="Arial" w:hAnsi="Arial" w:cs="Arial"/>
        </w:rPr>
        <w:t xml:space="preserve">lub była zwolniona od podatku,  Wykonawca – na pisemne żądanie Zamawiającego oraz w terminie w nim wskazanym – dokona odpowiedniej korekty faktury oraz zwróci Zamawiającemu powstałą różnicę w terminie 21 (dwudziestu jeden) dni od dnia wystawienia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21 (dwudziestu jeden) dni od dnia jej wystawienia przez Zamawiającego. W każdym z powyższych przypadków </w:t>
      </w:r>
      <w:r>
        <w:rPr>
          <w:rFonts w:ascii="Arial" w:hAnsi="Arial" w:cs="Arial"/>
        </w:rPr>
        <w:t>Wykonawca</w:t>
      </w:r>
      <w:r w:rsidRPr="002800C5">
        <w:rPr>
          <w:rFonts w:ascii="Arial" w:hAnsi="Arial" w:cs="Arial"/>
        </w:rPr>
        <w:t xml:space="preserve"> zwróci Zamawiającemu także równowartość sankcji, odsetek, kar i innych obciążeń dodatkowo poniesionych przez Zamawiającego</w:t>
      </w:r>
      <w:r w:rsidRPr="00EB7961">
        <w:rPr>
          <w:rFonts w:ascii="Arial" w:hAnsi="Arial" w:cs="Arial"/>
        </w:rPr>
        <w:t xml:space="preserve"> bądź nałożonych przez władze podatkowe, przy czym zwrot ten nastąpi w sposób opisany w zdaniu poprzednim. Strony zgodnie postanawiają, że zobowią</w:t>
      </w:r>
      <w:r w:rsidRPr="002800C5">
        <w:rPr>
          <w:rFonts w:ascii="Arial" w:hAnsi="Arial" w:cs="Arial"/>
        </w:rPr>
        <w:t>zanie opisane w niniejszym ustępie</w:t>
      </w:r>
      <w:r w:rsidRPr="00EB7961">
        <w:rPr>
          <w:rFonts w:ascii="Arial" w:hAnsi="Arial" w:cs="Arial"/>
        </w:rPr>
        <w:t xml:space="preserve"> obowiązuje niezależnie od rozwiązania, wygaśnięcia lub uchylenia bądź zniweczenia skutków prawnych Umowy</w:t>
      </w:r>
      <w:r w:rsidRPr="002800C5">
        <w:rPr>
          <w:rFonts w:ascii="Arial" w:hAnsi="Arial" w:cs="Arial"/>
        </w:rPr>
        <w:t>.</w:t>
      </w:r>
    </w:p>
    <w:p w14:paraId="77FECD72" w14:textId="3535A89E" w:rsidR="00844E14" w:rsidRPr="002800C5" w:rsidRDefault="00844E14" w:rsidP="0054633D">
      <w:pPr>
        <w:numPr>
          <w:ilvl w:val="0"/>
          <w:numId w:val="13"/>
        </w:numPr>
        <w:ind w:right="-284"/>
        <w:jc w:val="both"/>
        <w:rPr>
          <w:rFonts w:ascii="Arial" w:hAnsi="Arial" w:cs="Arial"/>
        </w:rPr>
      </w:pPr>
      <w:r w:rsidRPr="00EB7961">
        <w:rPr>
          <w:rFonts w:ascii="Arial" w:hAnsi="Arial" w:cs="Arial"/>
        </w:rPr>
        <w:lastRenderedPageBreak/>
        <w:t xml:space="preserve">Wykonawca , zobowiązuje się do zachowania statusu podatnika VAT czynnego przynajmniej do dnia wystawienia ostatniej faktury dla </w:t>
      </w:r>
      <w:r w:rsidRPr="002800C5">
        <w:rPr>
          <w:rFonts w:ascii="Arial" w:hAnsi="Arial" w:cs="Arial"/>
        </w:rPr>
        <w:t>Zamawiającego</w:t>
      </w:r>
      <w:r w:rsidRPr="00EB7961">
        <w:rPr>
          <w:rFonts w:ascii="Arial" w:hAnsi="Arial" w:cs="Arial"/>
        </w:rPr>
        <w:t xml:space="preserve">. W przypadku gdy </w:t>
      </w:r>
      <w:r w:rsidRPr="002800C5">
        <w:rPr>
          <w:rFonts w:ascii="Arial" w:hAnsi="Arial" w:cs="Arial"/>
        </w:rPr>
        <w:t>Wykonawca</w:t>
      </w:r>
      <w:r w:rsidRPr="00EB7961">
        <w:rPr>
          <w:rFonts w:ascii="Arial" w:hAnsi="Arial" w:cs="Arial"/>
        </w:rPr>
        <w:t xml:space="preserve"> zostanie wykreślony z rejestru VAT na podstawie przesłanek wskazanych w ustawie o VAT,  jest  on zobowiązany do niezwłocznego powiadomienia </w:t>
      </w:r>
      <w:r w:rsidRPr="002800C5">
        <w:rPr>
          <w:rFonts w:ascii="Arial" w:hAnsi="Arial" w:cs="Arial"/>
        </w:rPr>
        <w:t>Zamawiającego</w:t>
      </w:r>
      <w:r w:rsidRPr="00EB7961">
        <w:rPr>
          <w:rFonts w:ascii="Arial" w:hAnsi="Arial" w:cs="Arial"/>
        </w:rPr>
        <w:t xml:space="preserve"> o tym fakcie. W przypadku gdy </w:t>
      </w:r>
      <w:r w:rsidRPr="002800C5">
        <w:rPr>
          <w:rFonts w:ascii="Arial" w:hAnsi="Arial" w:cs="Arial"/>
        </w:rPr>
        <w:t>Wykonawca nie powiadomi Zamawiającego o wykreśleniu z rejestru VAT, o którym mowa w zdaniu poprzedzającym, postanowienia poniżej stosuje się odpowiednio, z wyjątkiem przypadku gdy Wykonawca w terminie 30 (trzydziestu) dni od dnia pozyskania informacji o wykreśleniu go z rejestru VAT przedstawi Zamawiającemu dokumenty, z których wynika, że rejestracja została przywrócona. Niezależnie od powyższych postanowień, Wykonawca najpóźniej przed podpisaniem Umowy, zobowiązuje się do przedstawienia aktualnego urzędowego zaświadczenia potwierdzającego zarejestrowanie Wykonawcy jako podatnika podatku VAT czynnego.</w:t>
      </w:r>
    </w:p>
    <w:p w14:paraId="051C74EB" w14:textId="77777777" w:rsidR="00844E14" w:rsidRPr="00134658" w:rsidRDefault="00844E14" w:rsidP="0054633D">
      <w:pPr>
        <w:numPr>
          <w:ilvl w:val="0"/>
          <w:numId w:val="13"/>
        </w:numPr>
        <w:jc w:val="both"/>
        <w:rPr>
          <w:rFonts w:ascii="Arial" w:hAnsi="Arial" w:cs="Arial"/>
        </w:rPr>
      </w:pPr>
      <w:r w:rsidRPr="00134658">
        <w:rPr>
          <w:rFonts w:ascii="Arial" w:hAnsi="Arial" w:cs="Arial"/>
        </w:rPr>
        <w:t>W</w:t>
      </w:r>
      <w:r w:rsidRPr="00134658">
        <w:rPr>
          <w:rFonts w:ascii="Arial" w:hAnsi="Arial" w:cs="Arial"/>
          <w:color w:val="000000"/>
          <w:spacing w:val="-1"/>
        </w:rPr>
        <w:t>YKONAWCA jest zobowiązany do archiwizowania kopii faktur VAT potwierdzających wykonanie usługi, stanowiących dla ZAMAWIAJĄCEGO podstawę do obniżenia podatku VAT należnego o kwotę podatku od towarów i usług naliczonego przy zakupie usługi. W razie niedopełnienia powyższego wymogu, lub w razie gdyby archiwizowana przez WYKONAWCĘ kopia faktury VAT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2FBE216E" w14:textId="77777777" w:rsidR="00844E14" w:rsidRPr="00134658" w:rsidRDefault="00844E14" w:rsidP="00844E14">
      <w:pPr>
        <w:pStyle w:val="Zwykytekst"/>
        <w:jc w:val="both"/>
        <w:rPr>
          <w:rFonts w:ascii="Arial" w:hAnsi="Arial" w:cs="Arial"/>
          <w:b/>
          <w:u w:val="single"/>
        </w:rPr>
      </w:pPr>
    </w:p>
    <w:p w14:paraId="2C154C6F"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8 – ZOBOWIĄZANIA ZAMAWIAJĄCEGO</w:t>
      </w:r>
    </w:p>
    <w:p w14:paraId="4821FF23" w14:textId="77777777" w:rsidR="00844E14" w:rsidRPr="00134658" w:rsidRDefault="00844E14" w:rsidP="0054633D">
      <w:pPr>
        <w:pStyle w:val="Zwykytekst"/>
        <w:numPr>
          <w:ilvl w:val="0"/>
          <w:numId w:val="5"/>
        </w:numPr>
        <w:spacing w:before="120"/>
        <w:ind w:left="357" w:hanging="357"/>
        <w:jc w:val="both"/>
        <w:rPr>
          <w:rFonts w:ascii="Arial" w:hAnsi="Arial" w:cs="Arial"/>
          <w:color w:val="000000"/>
        </w:rPr>
      </w:pPr>
      <w:r w:rsidRPr="00134658">
        <w:rPr>
          <w:rFonts w:ascii="Arial" w:hAnsi="Arial" w:cs="Arial"/>
          <w:color w:val="000000"/>
        </w:rPr>
        <w:t>ZAMAWIAJĄCY zobowiązuje się do ogólnej ochrony mienia i zabezpieczenia przeciwpożarowego na zasadach jak dla zakładu zamkniętego zabezpieczanego przez straż pożarną i strzeżonego przez straż przemysłową.</w:t>
      </w:r>
    </w:p>
    <w:p w14:paraId="5B45C020" w14:textId="1ED5F11C" w:rsidR="00844E14" w:rsidRPr="00134658" w:rsidRDefault="00844E14" w:rsidP="0054633D">
      <w:pPr>
        <w:pStyle w:val="Zwykytekst"/>
        <w:numPr>
          <w:ilvl w:val="0"/>
          <w:numId w:val="5"/>
        </w:numPr>
        <w:spacing w:before="120"/>
        <w:ind w:left="357" w:hanging="357"/>
        <w:jc w:val="both"/>
        <w:rPr>
          <w:rFonts w:ascii="Arial" w:hAnsi="Arial" w:cs="Arial"/>
        </w:rPr>
      </w:pPr>
      <w:r w:rsidRPr="00134658">
        <w:rPr>
          <w:rFonts w:ascii="Arial" w:hAnsi="Arial" w:cs="Arial"/>
        </w:rPr>
        <w:t>ZAMAWIAJĄCY zapewni nadzór inwestorski i w razie potrzeby autorski przy realizacji P</w:t>
      </w:r>
      <w:r w:rsidR="00CD44FF">
        <w:rPr>
          <w:rFonts w:ascii="Arial" w:hAnsi="Arial" w:cs="Arial"/>
        </w:rPr>
        <w:t>rzedmiotu</w:t>
      </w:r>
      <w:r w:rsidRPr="00134658">
        <w:rPr>
          <w:rFonts w:ascii="Arial" w:hAnsi="Arial" w:cs="Arial"/>
        </w:rPr>
        <w:t xml:space="preserve"> U</w:t>
      </w:r>
      <w:r w:rsidR="00CD44FF">
        <w:rPr>
          <w:rFonts w:ascii="Arial" w:hAnsi="Arial" w:cs="Arial"/>
        </w:rPr>
        <w:t>mowy</w:t>
      </w:r>
      <w:r w:rsidRPr="00134658">
        <w:rPr>
          <w:rFonts w:ascii="Arial" w:hAnsi="Arial" w:cs="Arial"/>
        </w:rPr>
        <w:t>.</w:t>
      </w:r>
    </w:p>
    <w:p w14:paraId="1DE8605F" w14:textId="108F93C5" w:rsidR="00844E14" w:rsidRPr="00134658" w:rsidRDefault="00844E14" w:rsidP="0054633D">
      <w:pPr>
        <w:pStyle w:val="Zwykytekst"/>
        <w:numPr>
          <w:ilvl w:val="0"/>
          <w:numId w:val="5"/>
        </w:numPr>
        <w:spacing w:before="120"/>
        <w:jc w:val="both"/>
        <w:rPr>
          <w:rFonts w:ascii="Arial" w:hAnsi="Arial" w:cs="Arial"/>
        </w:rPr>
      </w:pPr>
      <w:r w:rsidRPr="00134658">
        <w:rPr>
          <w:rFonts w:ascii="Arial" w:hAnsi="Arial" w:cs="Arial"/>
        </w:rPr>
        <w:t>ZAMAWIAJĄCY</w:t>
      </w:r>
      <w:r w:rsidR="00CB0245">
        <w:rPr>
          <w:rFonts w:ascii="Arial" w:hAnsi="Arial" w:cs="Arial"/>
        </w:rPr>
        <w:t>,</w:t>
      </w:r>
      <w:r w:rsidR="00CB0245" w:rsidRPr="00CB0245">
        <w:rPr>
          <w:rFonts w:ascii="Arial" w:hAnsi="Arial" w:cs="Arial"/>
        </w:rPr>
        <w:t xml:space="preserve"> o ile będzie zachodzić taka konieczność, zapewni Wykonawcy na jego koszt media energetyczne i energię elektryczną, </w:t>
      </w:r>
      <w:r w:rsidR="00455438">
        <w:rPr>
          <w:rFonts w:ascii="Arial" w:hAnsi="Arial" w:cs="Arial"/>
        </w:rPr>
        <w:t>wskazując miejsce poboru</w:t>
      </w:r>
      <w:r w:rsidR="00CB0245" w:rsidRPr="00CB0245">
        <w:rPr>
          <w:rFonts w:ascii="Arial" w:hAnsi="Arial" w:cs="Arial"/>
        </w:rPr>
        <w:t>. Rozliczenie nastąpi na podstawie sumarycznej faktury otrzymanej przez Zamawiającego od ORLEN S.A., a wysokość opłaty przypadająca na Wykonawcę będzie refakturowana przez Zamawiającego zgodnie ze stanem podliczników przypisanych do Wykonawcy.</w:t>
      </w:r>
    </w:p>
    <w:p w14:paraId="76C5E0B2" w14:textId="6B86F2E1" w:rsidR="00844E14" w:rsidRPr="00134658" w:rsidRDefault="00844E14" w:rsidP="0054633D">
      <w:pPr>
        <w:pStyle w:val="Zwykytekst"/>
        <w:numPr>
          <w:ilvl w:val="0"/>
          <w:numId w:val="5"/>
        </w:numPr>
        <w:spacing w:before="120"/>
        <w:ind w:left="357" w:hanging="357"/>
        <w:jc w:val="both"/>
        <w:rPr>
          <w:rFonts w:ascii="Arial" w:hAnsi="Arial" w:cs="Arial"/>
        </w:rPr>
      </w:pPr>
      <w:r w:rsidRPr="00134658">
        <w:rPr>
          <w:rFonts w:ascii="Arial" w:eastAsia="Batang" w:hAnsi="Arial" w:cs="Arial"/>
        </w:rPr>
        <w:t xml:space="preserve">ZAMAWIAJĄCY zobowiązuje się dostarczyć WYKONAWCY dokumentację techniczną </w:t>
      </w:r>
      <w:r w:rsidRPr="00134658">
        <w:rPr>
          <w:rFonts w:ascii="Arial" w:hAnsi="Arial" w:cs="Arial"/>
        </w:rPr>
        <w:t xml:space="preserve">warsztatowo–montażową i koncesyjno-odbiorową </w:t>
      </w:r>
      <w:r w:rsidRPr="00134658">
        <w:rPr>
          <w:rFonts w:ascii="Arial" w:eastAsia="Batang" w:hAnsi="Arial" w:cs="Arial"/>
        </w:rPr>
        <w:t>na wykonanie P</w:t>
      </w:r>
      <w:r w:rsidR="00654AF0">
        <w:rPr>
          <w:rFonts w:ascii="Arial" w:eastAsia="Batang" w:hAnsi="Arial" w:cs="Arial"/>
        </w:rPr>
        <w:t>rzedmiotu</w:t>
      </w:r>
      <w:r w:rsidRPr="00134658">
        <w:rPr>
          <w:rFonts w:ascii="Arial" w:eastAsia="Batang" w:hAnsi="Arial" w:cs="Arial"/>
        </w:rPr>
        <w:t xml:space="preserve"> U</w:t>
      </w:r>
      <w:r w:rsidR="00654AF0">
        <w:rPr>
          <w:rFonts w:ascii="Arial" w:eastAsia="Batang" w:hAnsi="Arial" w:cs="Arial"/>
        </w:rPr>
        <w:t>mowy</w:t>
      </w:r>
      <w:r w:rsidRPr="00134658">
        <w:rPr>
          <w:rFonts w:ascii="Arial" w:eastAsia="Batang" w:hAnsi="Arial" w:cs="Arial"/>
        </w:rPr>
        <w:t xml:space="preserve"> w terminach umożliwiających WYKONAWCY terminową realizację prac.</w:t>
      </w:r>
    </w:p>
    <w:p w14:paraId="2049F1BF" w14:textId="77777777" w:rsidR="00844E14" w:rsidRPr="00134658" w:rsidRDefault="00844E14" w:rsidP="0054633D">
      <w:pPr>
        <w:pStyle w:val="Zwykytekst"/>
        <w:numPr>
          <w:ilvl w:val="0"/>
          <w:numId w:val="5"/>
        </w:numPr>
        <w:spacing w:before="120"/>
        <w:ind w:left="357" w:hanging="357"/>
        <w:jc w:val="both"/>
        <w:rPr>
          <w:rFonts w:ascii="Arial" w:hAnsi="Arial" w:cs="Arial"/>
        </w:rPr>
      </w:pPr>
      <w:r w:rsidRPr="00134658">
        <w:rPr>
          <w:rFonts w:ascii="Arial" w:hAnsi="Arial" w:cs="Arial"/>
        </w:rPr>
        <w:t>ZAMAWIAJACY  wskaże WYKONAWCY miejsce na zaplecze techniczne (bez miejsca na prefabrykację) oraz na potrzeby przeprowadzenia prób ZAMAWIAJACY nieodpłatnie zabezpieczy niezbędną ilości medium oraz jego zrzut.</w:t>
      </w:r>
    </w:p>
    <w:p w14:paraId="4FCBE136" w14:textId="77777777" w:rsidR="00844E14" w:rsidRPr="00134658" w:rsidRDefault="00844E14" w:rsidP="00844E14">
      <w:pPr>
        <w:pStyle w:val="Zwykytekst"/>
        <w:jc w:val="both"/>
        <w:rPr>
          <w:rFonts w:ascii="Arial" w:hAnsi="Arial" w:cs="Arial"/>
        </w:rPr>
      </w:pPr>
    </w:p>
    <w:p w14:paraId="1B7956CD" w14:textId="77777777" w:rsidR="00B64214" w:rsidRDefault="00B64214" w:rsidP="00844E14">
      <w:pPr>
        <w:pStyle w:val="Zwykytekst"/>
        <w:jc w:val="both"/>
        <w:rPr>
          <w:rFonts w:ascii="Arial" w:hAnsi="Arial" w:cs="Arial"/>
          <w:b/>
          <w:u w:val="single"/>
        </w:rPr>
      </w:pPr>
    </w:p>
    <w:p w14:paraId="0D51851D" w14:textId="77777777" w:rsidR="00B64214" w:rsidRDefault="00B64214" w:rsidP="00844E14">
      <w:pPr>
        <w:pStyle w:val="Zwykytekst"/>
        <w:jc w:val="both"/>
        <w:rPr>
          <w:rFonts w:ascii="Arial" w:hAnsi="Arial" w:cs="Arial"/>
          <w:b/>
          <w:u w:val="single"/>
        </w:rPr>
      </w:pPr>
    </w:p>
    <w:p w14:paraId="5B8BB0A1" w14:textId="4C0595D2"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9 – ZOBOWIĄZANIA WYKONAWCY</w:t>
      </w:r>
    </w:p>
    <w:p w14:paraId="1903EC6E" w14:textId="06086B44"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wykonać P</w:t>
      </w:r>
      <w:r w:rsidR="00654AF0">
        <w:rPr>
          <w:rFonts w:ascii="Arial" w:hAnsi="Arial" w:cs="Arial"/>
        </w:rPr>
        <w:t>rzedmiot</w:t>
      </w:r>
      <w:r w:rsidRPr="00134658">
        <w:rPr>
          <w:rFonts w:ascii="Arial" w:hAnsi="Arial" w:cs="Arial"/>
        </w:rPr>
        <w:t xml:space="preserve"> U</w:t>
      </w:r>
      <w:r w:rsidR="00654AF0">
        <w:rPr>
          <w:rFonts w:ascii="Arial" w:hAnsi="Arial" w:cs="Arial"/>
        </w:rPr>
        <w:t>mowy</w:t>
      </w:r>
      <w:r w:rsidRPr="00134658">
        <w:rPr>
          <w:rFonts w:ascii="Arial" w:hAnsi="Arial" w:cs="Arial"/>
        </w:rPr>
        <w:t xml:space="preserve"> zgodnie z przekazaną dokumentacją, zasadami wiedzy technicznej oraz obowiązującymi </w:t>
      </w:r>
      <w:r w:rsidRPr="00134658">
        <w:rPr>
          <w:rFonts w:ascii="Arial" w:hAnsi="Arial" w:cs="Arial"/>
          <w:color w:val="000000"/>
        </w:rPr>
        <w:t>przepisami prawa budowlanego.</w:t>
      </w:r>
    </w:p>
    <w:p w14:paraId="4691E691" w14:textId="0613869C"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wykonać P</w:t>
      </w:r>
      <w:r w:rsidR="00654AF0">
        <w:rPr>
          <w:rFonts w:ascii="Arial" w:hAnsi="Arial" w:cs="Arial"/>
        </w:rPr>
        <w:t>rzedmiot</w:t>
      </w:r>
      <w:r w:rsidRPr="00134658">
        <w:rPr>
          <w:rFonts w:ascii="Arial" w:hAnsi="Arial" w:cs="Arial"/>
        </w:rPr>
        <w:t xml:space="preserve"> U</w:t>
      </w:r>
      <w:r w:rsidR="00654AF0">
        <w:rPr>
          <w:rFonts w:ascii="Arial" w:hAnsi="Arial" w:cs="Arial"/>
        </w:rPr>
        <w:t>mowy</w:t>
      </w:r>
      <w:r w:rsidRPr="00134658">
        <w:rPr>
          <w:rFonts w:ascii="Arial" w:hAnsi="Arial" w:cs="Arial"/>
        </w:rPr>
        <w:t xml:space="preserve"> zgodnie z harmonogramem przedstawionym ZAMAWIAJĄCEMU.</w:t>
      </w:r>
    </w:p>
    <w:p w14:paraId="664721C3"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przygotować właściwą dokumentację odbiorową i powykonawczą.</w:t>
      </w:r>
    </w:p>
    <w:p w14:paraId="51E734EB"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 xml:space="preserve">WYKONAWCA zobowiązuje się do protokolarnego przejęcia terenu budowy, organizowania </w:t>
      </w:r>
      <w:r w:rsidRPr="00134658">
        <w:rPr>
          <w:rFonts w:ascii="Arial" w:hAnsi="Arial" w:cs="Arial"/>
        </w:rPr>
        <w:br/>
        <w:t xml:space="preserve">i wyposażenia zaplecza budowy oraz jego likwidacji po zakończeniu robót, oznaczenia terenu budowy lub innych miejsc, na których mogą być prowadzone roboty. </w:t>
      </w:r>
    </w:p>
    <w:p w14:paraId="2DE5F79C"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nie będzie powierzać wykonania prac podwykonawcom bez pisemnej zgody ZAMAWIAJĄCEGO.</w:t>
      </w:r>
    </w:p>
    <w:p w14:paraId="6A58E626"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do organizacji i pokrycia kosztów transportu dostaw inwestorskich z magazynu ZAMAWIAJĄCEGO na plac budowy oraz ich załadunku i wyładunku.</w:t>
      </w:r>
    </w:p>
    <w:p w14:paraId="6F822EC5" w14:textId="7CD7ECEB"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odpowiada za dostawy inwestorskie od momentu rozpoczęcia ich załadunku z magazynu ZAMAWIAJĄCEGO aż do przekazania obiektu ZAMAWIAJĄCEMU po wykonaniu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WYKONAWCA podejmie działania zabezpieczające przed ich utratą i uszkodzeniem w czasie prac transportowych i montażowych i zobowiązuje się do pokrycia wszelkich szkód z tego tytułu. </w:t>
      </w:r>
    </w:p>
    <w:p w14:paraId="70493C24"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color w:val="000000"/>
        </w:rPr>
        <w:lastRenderedPageBreak/>
        <w:t xml:space="preserve">WYKONAWCA zobowiązuje się do informowania Kierownika Projektu </w:t>
      </w:r>
      <w:r>
        <w:rPr>
          <w:rFonts w:ascii="Arial" w:hAnsi="Arial" w:cs="Arial"/>
          <w:color w:val="000000"/>
        </w:rPr>
        <w:t xml:space="preserve">ze strony Zamawiającego </w:t>
      </w:r>
      <w:r w:rsidRPr="00134658">
        <w:rPr>
          <w:rFonts w:ascii="Arial" w:hAnsi="Arial" w:cs="Arial"/>
          <w:color w:val="000000"/>
        </w:rPr>
        <w:t xml:space="preserve">i przedkładania mu harmonogramu wykonywanych robót na najbliższy tydzień. </w:t>
      </w:r>
      <w:r w:rsidRPr="00134658">
        <w:rPr>
          <w:rFonts w:ascii="Arial" w:hAnsi="Arial" w:cs="Arial"/>
        </w:rPr>
        <w:t xml:space="preserve">Harmonogram ten przekazuje </w:t>
      </w:r>
      <w:r>
        <w:rPr>
          <w:rFonts w:ascii="Arial" w:hAnsi="Arial" w:cs="Arial"/>
        </w:rPr>
        <w:t xml:space="preserve">Wykonawca </w:t>
      </w:r>
      <w:r w:rsidRPr="00134658">
        <w:rPr>
          <w:rFonts w:ascii="Arial" w:hAnsi="Arial" w:cs="Arial"/>
        </w:rPr>
        <w:t>Kierownikowi Projektu w piątek, a dotyczy on następnego tygodnia. W harmonogramie należy uwzględnić również prognozowaną obsadę osobową na placu budowy. Dodatkowo WYKONAWCA zobowiązuje się do składania ZAMAWIAJĄCEMU, na jego żądanie informacji  o stanie realizacji prac, objętych niniejsza umową w uzgodnionym przez Strony terminie.</w:t>
      </w:r>
    </w:p>
    <w:p w14:paraId="44952597" w14:textId="02A8FCB8"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przestrzegać unormowań obowiązujących na terenie ORLEN S.A. i związanych z działalnością podmiotów obcych.</w:t>
      </w:r>
    </w:p>
    <w:p w14:paraId="28CFFD14" w14:textId="27F3D060"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 xml:space="preserve">WYKONAWCA zobowiązuje się przestrzegać ogólnie obowiązujących przepisów prawa oraz wewnątrzzakładowych aktów normatywnych ORLEN S.A. z zakresu ochrony przeciwpożarowej i bezpieczeństwa pracy. </w:t>
      </w:r>
    </w:p>
    <w:p w14:paraId="4E2CBF55" w14:textId="08928F1B" w:rsidR="00844E14" w:rsidRPr="00134658" w:rsidRDefault="00844E14" w:rsidP="0054633D">
      <w:pPr>
        <w:pStyle w:val="Akapitzlist"/>
        <w:numPr>
          <w:ilvl w:val="0"/>
          <w:numId w:val="8"/>
        </w:numPr>
        <w:spacing w:before="120"/>
        <w:ind w:left="357" w:hanging="357"/>
        <w:jc w:val="both"/>
        <w:rPr>
          <w:rFonts w:ascii="Arial" w:hAnsi="Arial" w:cs="Arial"/>
        </w:rPr>
      </w:pPr>
      <w:r w:rsidRPr="00134658">
        <w:rPr>
          <w:rFonts w:ascii="Arial" w:hAnsi="Arial" w:cs="Arial"/>
        </w:rPr>
        <w:t xml:space="preserve">Dokonanie przez Zamawiającego odbioru </w:t>
      </w:r>
      <w:r w:rsidR="00AB5BC1">
        <w:rPr>
          <w:rFonts w:ascii="Arial" w:hAnsi="Arial" w:cs="Arial"/>
        </w:rPr>
        <w:t>d</w:t>
      </w:r>
      <w:r w:rsidRPr="00134658">
        <w:rPr>
          <w:rFonts w:ascii="Arial" w:hAnsi="Arial" w:cs="Arial"/>
        </w:rPr>
        <w:t xml:space="preserve">ostaw lub </w:t>
      </w:r>
      <w:r w:rsidR="00AB5BC1">
        <w:rPr>
          <w:rFonts w:ascii="Arial" w:hAnsi="Arial" w:cs="Arial"/>
        </w:rPr>
        <w:t>p</w:t>
      </w:r>
      <w:r w:rsidRPr="00134658">
        <w:rPr>
          <w:rFonts w:ascii="Arial" w:hAnsi="Arial" w:cs="Arial"/>
        </w:rPr>
        <w:t>rac nie zwalnia Wykonawcy z odpowiedzialności za nienależyte wykonanie lub niewykonanie zobowiązań Wykonawcy wynikających z niniejszej Umowy</w:t>
      </w:r>
    </w:p>
    <w:p w14:paraId="25B4FC44" w14:textId="0A40F6CA" w:rsidR="00844E14" w:rsidRPr="00134658" w:rsidRDefault="00844E14" w:rsidP="00CC5F25">
      <w:pPr>
        <w:pStyle w:val="Zwykytekst"/>
        <w:numPr>
          <w:ilvl w:val="0"/>
          <w:numId w:val="8"/>
        </w:numPr>
        <w:spacing w:before="120"/>
        <w:jc w:val="both"/>
        <w:rPr>
          <w:rFonts w:ascii="Arial" w:hAnsi="Arial" w:cs="Arial"/>
        </w:rPr>
      </w:pPr>
      <w:r w:rsidRPr="00134658">
        <w:rPr>
          <w:rFonts w:ascii="Arial" w:hAnsi="Arial" w:cs="Arial"/>
        </w:rPr>
        <w:t xml:space="preserve">WYKONAWCA zobowiązuje się przestrzegać ustaleń Kompleksowego Systemu Prewencji, w tym obligatoryjnie wyposażyć pracowników w maski </w:t>
      </w:r>
      <w:proofErr w:type="spellStart"/>
      <w:r w:rsidRPr="00134658">
        <w:rPr>
          <w:rFonts w:ascii="Arial" w:hAnsi="Arial" w:cs="Arial"/>
        </w:rPr>
        <w:t>p.gaz</w:t>
      </w:r>
      <w:proofErr w:type="spellEnd"/>
      <w:r w:rsidRPr="00134658">
        <w:rPr>
          <w:rFonts w:ascii="Arial" w:hAnsi="Arial" w:cs="Arial"/>
        </w:rPr>
        <w:t>, kaski</w:t>
      </w:r>
      <w:r w:rsidR="00CC5F25">
        <w:rPr>
          <w:rFonts w:ascii="Arial" w:hAnsi="Arial" w:cs="Arial"/>
        </w:rPr>
        <w:t>,</w:t>
      </w:r>
      <w:r w:rsidRPr="00134658">
        <w:rPr>
          <w:rFonts w:ascii="Arial" w:hAnsi="Arial" w:cs="Arial"/>
        </w:rPr>
        <w:t xml:space="preserve"> okulary ochronne</w:t>
      </w:r>
      <w:r w:rsidR="00CC5F25">
        <w:rPr>
          <w:rFonts w:ascii="Arial" w:hAnsi="Arial" w:cs="Arial"/>
        </w:rPr>
        <w:t xml:space="preserve"> i detektory wielogazowe.</w:t>
      </w:r>
    </w:p>
    <w:p w14:paraId="2B3E951F"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 xml:space="preserve">WYKONAWCA zobowiązuje się przestrzegać przepisów związanych z gospodarką odpadami. </w:t>
      </w:r>
    </w:p>
    <w:p w14:paraId="1AEB86A1" w14:textId="77777777" w:rsidR="00844E14" w:rsidRPr="00134658" w:rsidRDefault="00844E14" w:rsidP="0054633D">
      <w:pPr>
        <w:pStyle w:val="Zwykytekst"/>
        <w:numPr>
          <w:ilvl w:val="0"/>
          <w:numId w:val="8"/>
        </w:numPr>
        <w:spacing w:before="120"/>
        <w:jc w:val="both"/>
        <w:rPr>
          <w:rFonts w:ascii="Arial" w:hAnsi="Arial" w:cs="Arial"/>
        </w:rPr>
      </w:pPr>
      <w:r w:rsidRPr="00134658">
        <w:rPr>
          <w:rFonts w:ascii="Arial" w:hAnsi="Arial" w:cs="Arial"/>
        </w:rPr>
        <w:t xml:space="preserve">WYKONAWCA zapozna się i będzie stosować </w:t>
      </w:r>
      <w:r w:rsidRPr="00C654D4">
        <w:rPr>
          <w:rFonts w:ascii="Arial" w:hAnsi="Arial" w:cs="Arial"/>
        </w:rPr>
        <w:t>postanowienia dotyczące ochrony środowi</w:t>
      </w:r>
      <w:r>
        <w:rPr>
          <w:rFonts w:ascii="Arial" w:hAnsi="Arial" w:cs="Arial"/>
        </w:rPr>
        <w:t>ska zgodnie z Załącznikiem nr 14</w:t>
      </w:r>
      <w:r w:rsidRPr="00C654D4">
        <w:rPr>
          <w:rFonts w:ascii="Arial" w:hAnsi="Arial" w:cs="Arial"/>
        </w:rPr>
        <w:t>.</w:t>
      </w:r>
    </w:p>
    <w:p w14:paraId="58988316" w14:textId="0D5D1E7C"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utrzymywać porządek w trakcie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a po ich zakończeniu uporządkować teren, w obrębie którego były wykonywane.</w:t>
      </w:r>
    </w:p>
    <w:p w14:paraId="6DE9D076" w14:textId="4867459A"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eastAsia="Batang" w:hAnsi="Arial" w:cs="Arial"/>
        </w:rPr>
        <w:t xml:space="preserve">Wytwórcą odpadów powstających podczas wykonywanych </w:t>
      </w:r>
      <w:r w:rsidR="008E5802">
        <w:rPr>
          <w:rFonts w:ascii="Arial" w:eastAsia="Batang" w:hAnsi="Arial" w:cs="Arial"/>
        </w:rPr>
        <w:t>Przedmiotu Umowy</w:t>
      </w:r>
      <w:r w:rsidRPr="00134658">
        <w:rPr>
          <w:rFonts w:ascii="Arial" w:eastAsia="Batang" w:hAnsi="Arial" w:cs="Arial"/>
        </w:rPr>
        <w:t xml:space="preserve"> jest WYKONAWCA. Podmiot wytwarzający odpady winien mieć uregulowany stan formalno-prawny w sposób wymagany ze względu na charakter i miejsc</w:t>
      </w:r>
      <w:r w:rsidRPr="00134658">
        <w:rPr>
          <w:rFonts w:ascii="Arial" w:hAnsi="Arial" w:cs="Arial"/>
        </w:rPr>
        <w:t>e</w:t>
      </w:r>
      <w:r w:rsidRPr="00134658">
        <w:rPr>
          <w:rFonts w:ascii="Arial" w:eastAsia="Batang" w:hAnsi="Arial" w:cs="Arial"/>
        </w:rPr>
        <w:t xml:space="preserve"> wykonywanej działalności związanej z wytwarzaniem odpadów. WYKONAWCA przekaże ZAMAWIAJĄCEMU w terminie do 31 stycznia każdego roku realizacji UMOWY, oraz przed podpisaniem protokołu odbioru końcowego (za rok w którym ten protokół będzie podpisany) zbiorcze zestawienie danych o odpadach powstałych przy realizacji prac objętych UMOWĄ za rok poprzedni. Zbiorcze zestawienie powinno zawierać następujące dane: wytwórcę odpadów, rodzaj wykonanej usługi, kod, </w:t>
      </w:r>
      <w:r w:rsidRPr="00134658">
        <w:rPr>
          <w:rFonts w:ascii="Arial" w:hAnsi="Arial" w:cs="Arial"/>
        </w:rPr>
        <w:t>nazwę katalogową, ilość wytworzonego odpadu, przeznaczenie odpadu (odzysk/unieszkodliwienie) oraz odbiorcę.</w:t>
      </w:r>
    </w:p>
    <w:p w14:paraId="3DEF272B" w14:textId="5CE26868"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usunąć/naprawić szkody powstałe z przyczyn leżących po jego stronie w czasie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w uzgodnionym przez strony terminie.</w:t>
      </w:r>
    </w:p>
    <w:p w14:paraId="1ABE7078" w14:textId="5D8C51BF"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do posiadania polisy odpowiedzialności cywilnej zaakceptowanej przez ZAMAWIAJĄCEGO obowiązującej na okres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w:t>
      </w:r>
    </w:p>
    <w:p w14:paraId="15A40415" w14:textId="2C109620" w:rsidR="00844E14" w:rsidRPr="00134658" w:rsidRDefault="00844E14" w:rsidP="005171EA">
      <w:pPr>
        <w:jc w:val="both"/>
        <w:rPr>
          <w:rFonts w:ascii="Arial" w:hAnsi="Arial" w:cs="Arial"/>
        </w:rPr>
      </w:pPr>
    </w:p>
    <w:p w14:paraId="503D55A5" w14:textId="75E34BCA" w:rsidR="00844E14" w:rsidRPr="00134658" w:rsidRDefault="00844E14" w:rsidP="0054633D">
      <w:pPr>
        <w:pStyle w:val="Akapitzlist"/>
        <w:numPr>
          <w:ilvl w:val="0"/>
          <w:numId w:val="21"/>
        </w:numPr>
        <w:spacing w:before="120"/>
        <w:jc w:val="both"/>
        <w:rPr>
          <w:rFonts w:ascii="Arial" w:hAnsi="Arial" w:cs="Arial"/>
        </w:rPr>
      </w:pPr>
      <w:r w:rsidRPr="00134658">
        <w:rPr>
          <w:rFonts w:ascii="Arial" w:hAnsi="Arial" w:cs="Arial"/>
        </w:rPr>
        <w:t xml:space="preserve">WYKONAWCA ponosi pełną odpowiedzialność za działania oraz zaniechania dalszych podwykonawców oraz innych osób pracujących na ich rzecz, a także za działania i zaniechania własne. </w:t>
      </w:r>
    </w:p>
    <w:p w14:paraId="78E606CE" w14:textId="6B759999" w:rsidR="00844E14" w:rsidRDefault="00844E14" w:rsidP="0054633D">
      <w:pPr>
        <w:pStyle w:val="Akapitzlist"/>
        <w:numPr>
          <w:ilvl w:val="0"/>
          <w:numId w:val="21"/>
        </w:numPr>
        <w:jc w:val="both"/>
        <w:rPr>
          <w:rFonts w:ascii="Arial" w:hAnsi="Arial" w:cs="Arial"/>
        </w:rPr>
      </w:pPr>
      <w:r w:rsidRPr="00134658">
        <w:rPr>
          <w:rFonts w:ascii="Arial" w:hAnsi="Arial" w:cs="Arial"/>
        </w:rPr>
        <w:t xml:space="preserve">WYKONAWCA w terminie 3 tygodni od rozpoczęcia robót zobowiązuję się do sporządzenia „Raportu spełnienia wytycznych z zakresu ochrony środowiska dla podwykonawcy ORLEN PROJEKT S.A.” według załącznika nr </w:t>
      </w:r>
      <w:r>
        <w:rPr>
          <w:rFonts w:ascii="Arial" w:hAnsi="Arial" w:cs="Arial"/>
        </w:rPr>
        <w:t>10</w:t>
      </w:r>
      <w:r w:rsidRPr="00134658">
        <w:rPr>
          <w:rFonts w:ascii="Arial" w:hAnsi="Arial" w:cs="Arial"/>
        </w:rPr>
        <w:t>.</w:t>
      </w:r>
    </w:p>
    <w:p w14:paraId="28CE93EE" w14:textId="25B0FEE6" w:rsidR="00E3212E" w:rsidRPr="00134658" w:rsidRDefault="00E3212E" w:rsidP="0054633D">
      <w:pPr>
        <w:pStyle w:val="Akapitzlist"/>
        <w:numPr>
          <w:ilvl w:val="0"/>
          <w:numId w:val="21"/>
        </w:numPr>
        <w:jc w:val="both"/>
        <w:rPr>
          <w:rFonts w:ascii="Arial" w:hAnsi="Arial" w:cs="Arial"/>
        </w:rPr>
      </w:pPr>
      <w:r>
        <w:rPr>
          <w:rFonts w:ascii="Arial" w:hAnsi="Arial" w:cs="Arial"/>
        </w:rPr>
        <w:t xml:space="preserve">WYKONAWCA zobowiązuje się do przedłożenia ZAMAWIAJĄCEMU w terminie do 14 dni od dnia podpisania Umowy harmonogramu fakturowania </w:t>
      </w:r>
      <w:r w:rsidR="00AC2AD2">
        <w:rPr>
          <w:rFonts w:ascii="Arial" w:hAnsi="Arial" w:cs="Arial"/>
        </w:rPr>
        <w:t>prac Przedmiotu Umowy.</w:t>
      </w:r>
      <w:r>
        <w:rPr>
          <w:rFonts w:ascii="Arial" w:hAnsi="Arial" w:cs="Arial"/>
        </w:rPr>
        <w:t xml:space="preserve">  </w:t>
      </w:r>
    </w:p>
    <w:p w14:paraId="2B9FF656" w14:textId="77777777" w:rsidR="00844E14" w:rsidRPr="00134658" w:rsidRDefault="00844E14" w:rsidP="00844E14">
      <w:pPr>
        <w:pStyle w:val="Akapitzlist"/>
        <w:spacing w:before="120"/>
        <w:ind w:left="540"/>
        <w:jc w:val="both"/>
        <w:rPr>
          <w:rFonts w:ascii="Arial" w:hAnsi="Arial" w:cs="Arial"/>
        </w:rPr>
      </w:pPr>
    </w:p>
    <w:p w14:paraId="32BA117E" w14:textId="77777777" w:rsidR="00844E14" w:rsidRPr="00134658" w:rsidRDefault="00844E14" w:rsidP="00844E14">
      <w:pPr>
        <w:pStyle w:val="Zwykytekst"/>
        <w:jc w:val="both"/>
        <w:rPr>
          <w:rFonts w:ascii="Arial" w:hAnsi="Arial" w:cs="Arial"/>
          <w:b/>
          <w:u w:val="single"/>
        </w:rPr>
      </w:pPr>
    </w:p>
    <w:p w14:paraId="273DD6DB" w14:textId="77777777" w:rsidR="00844E14" w:rsidRPr="00134658" w:rsidRDefault="00844E14" w:rsidP="00844E14">
      <w:pPr>
        <w:pStyle w:val="Tekstpodstawowy3"/>
        <w:keepNext/>
        <w:tabs>
          <w:tab w:val="left" w:pos="0"/>
          <w:tab w:val="left" w:pos="426"/>
        </w:tabs>
        <w:jc w:val="both"/>
        <w:rPr>
          <w:rFonts w:ascii="Arial" w:hAnsi="Arial" w:cs="Arial"/>
          <w:b/>
          <w:sz w:val="20"/>
          <w:u w:val="single"/>
        </w:rPr>
      </w:pPr>
      <w:r w:rsidRPr="00134658">
        <w:rPr>
          <w:rFonts w:ascii="Arial" w:hAnsi="Arial" w:cs="Arial"/>
          <w:b/>
          <w:sz w:val="20"/>
          <w:u w:val="single"/>
        </w:rPr>
        <w:t>ARTYKUŁ 10 - BEZPIECZEŃSTWO PRACY</w:t>
      </w:r>
    </w:p>
    <w:p w14:paraId="0A685F5C" w14:textId="199276CC" w:rsidR="00844E14" w:rsidRPr="00134658" w:rsidRDefault="00844E14" w:rsidP="00844E14">
      <w:pPr>
        <w:tabs>
          <w:tab w:val="left" w:pos="567"/>
        </w:tabs>
        <w:spacing w:before="120"/>
        <w:ind w:left="567" w:hanging="567"/>
        <w:jc w:val="both"/>
        <w:rPr>
          <w:rFonts w:ascii="Arial" w:hAnsi="Arial" w:cs="Arial"/>
        </w:rPr>
      </w:pPr>
      <w:r w:rsidRPr="00134658">
        <w:rPr>
          <w:rFonts w:ascii="Arial" w:hAnsi="Arial" w:cs="Arial"/>
        </w:rPr>
        <w:t>1.</w:t>
      </w:r>
      <w:r w:rsidRPr="00134658">
        <w:rPr>
          <w:rFonts w:ascii="Arial" w:hAnsi="Arial" w:cs="Arial"/>
        </w:rPr>
        <w:tab/>
        <w:t>WYKONAWCA zobowiązany jest do przeprowadzenia oceny ryzyka zawodowego</w:t>
      </w:r>
      <w:r>
        <w:rPr>
          <w:rFonts w:ascii="Arial" w:hAnsi="Arial" w:cs="Arial"/>
        </w:rPr>
        <w:t>,</w:t>
      </w:r>
      <w:r w:rsidRPr="00134658">
        <w:rPr>
          <w:rFonts w:ascii="Arial" w:hAnsi="Arial" w:cs="Arial"/>
        </w:rPr>
        <w:t xml:space="preserve"> związanego z pracami</w:t>
      </w:r>
      <w:r>
        <w:rPr>
          <w:rFonts w:ascii="Arial" w:hAnsi="Arial" w:cs="Arial"/>
        </w:rPr>
        <w:t xml:space="preserve"> przewidzianymi do realizacji</w:t>
      </w:r>
      <w:r w:rsidRPr="00134658">
        <w:rPr>
          <w:rFonts w:ascii="Arial" w:hAnsi="Arial" w:cs="Arial"/>
        </w:rPr>
        <w:t xml:space="preserve"> na terenie obiektów ORLEN S.A.  przed rozpoczęciem tych prac, oraz do dokumentowania tej oceny zgodnie z Polską Normą PN-N-18002:2011 lub standardem stosowanym w Unii Europejskiej, a także do okazania dokumentacji z tej oceny na żądanie przedstawiciela ZAMAWIAJĄCEGO. </w:t>
      </w:r>
    </w:p>
    <w:p w14:paraId="611F110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sidRPr="00134658">
        <w:rPr>
          <w:rFonts w:ascii="Arial" w:hAnsi="Arial" w:cs="Arial"/>
        </w:rPr>
        <w:tab/>
        <w:t xml:space="preserve">WYKONAWCA zobowiązany jest do: </w:t>
      </w:r>
    </w:p>
    <w:p w14:paraId="7FDE2E9B"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2.1.</w:t>
      </w:r>
      <w:r w:rsidRPr="00134658">
        <w:rPr>
          <w:rFonts w:ascii="Arial" w:hAnsi="Arial" w:cs="Arial"/>
        </w:rPr>
        <w:tab/>
        <w:t xml:space="preserve"> obligatoryjnego wyposażenia pracowników w </w:t>
      </w:r>
      <w:r>
        <w:rPr>
          <w:rFonts w:ascii="Arial" w:hAnsi="Arial" w:cs="Arial"/>
        </w:rPr>
        <w:t xml:space="preserve">hełmy ochronne właściwego koloru </w:t>
      </w:r>
      <w:r w:rsidRPr="00134658">
        <w:rPr>
          <w:rFonts w:ascii="Arial" w:hAnsi="Arial" w:cs="Arial"/>
        </w:rPr>
        <w:t xml:space="preserve">i okulary  przeciwodpryskowe oraz odzież i obuwie robocze </w:t>
      </w:r>
      <w:r>
        <w:rPr>
          <w:rFonts w:ascii="Arial" w:hAnsi="Arial" w:cs="Arial"/>
        </w:rPr>
        <w:t xml:space="preserve">posiadającą wymagane właściwości </w:t>
      </w:r>
      <w:r w:rsidRPr="00134658">
        <w:rPr>
          <w:rFonts w:ascii="Arial" w:hAnsi="Arial" w:cs="Arial"/>
        </w:rPr>
        <w:t xml:space="preserve">w przypadku wykonywania prac w nieprodukcyjnych komórkach organizacyjnych ZAMAWIAJĄCEGO znajdujących się poza zakładami produkcyjnymi, </w:t>
      </w:r>
    </w:p>
    <w:p w14:paraId="09AEFF6D"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lastRenderedPageBreak/>
        <w:t>2.2.</w:t>
      </w:r>
      <w:r w:rsidRPr="00134658">
        <w:rPr>
          <w:rFonts w:ascii="Arial" w:hAnsi="Arial" w:cs="Arial"/>
        </w:rPr>
        <w:tab/>
        <w:t xml:space="preserve">obligatoryjnego wyposażenia pracowników w </w:t>
      </w:r>
      <w:r>
        <w:rPr>
          <w:rFonts w:ascii="Arial" w:hAnsi="Arial" w:cs="Arial"/>
        </w:rPr>
        <w:t>hełmy ochronne właściwego koloru</w:t>
      </w:r>
      <w:r w:rsidRPr="00134658">
        <w:rPr>
          <w:rFonts w:ascii="Arial" w:hAnsi="Arial" w:cs="Arial"/>
        </w:rPr>
        <w:t xml:space="preserve"> i okulary ochronne oraz w maski p. gaz. z odpowiednimi pochłaniaczami, a także w odzież ochronną i obuwie ochronne w wykonaniu antyelektrostatycznym </w:t>
      </w:r>
      <w:r>
        <w:rPr>
          <w:rFonts w:ascii="Arial" w:hAnsi="Arial" w:cs="Arial"/>
        </w:rPr>
        <w:t xml:space="preserve">i trudnopalnym </w:t>
      </w:r>
      <w:r w:rsidRPr="00134658">
        <w:rPr>
          <w:rFonts w:ascii="Arial" w:hAnsi="Arial" w:cs="Arial"/>
        </w:rPr>
        <w:t xml:space="preserve">oraz w pozostałe wymagane i dostosowane do zidentyfikowanych zagrożeń  środki ochrony indywidualnej, w przypadku wykonywania prac na terenie Terminala Paliw w Płocku instalacji: zakładu produkcyjnego w Płocku, terminali paliw, zakładu PTA we Włocławku oraz w innych miejscach wymagających stosowania takich masek i środków. </w:t>
      </w:r>
    </w:p>
    <w:p w14:paraId="1989A9A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2.3.</w:t>
      </w:r>
      <w:r w:rsidRPr="00134658">
        <w:rPr>
          <w:rFonts w:ascii="Arial" w:hAnsi="Arial" w:cs="Arial"/>
        </w:rPr>
        <w:tab/>
        <w:t>zastosowania w praktyce odpowiednich środków zmniejszających ryzyko zawodowe.</w:t>
      </w:r>
    </w:p>
    <w:p w14:paraId="513F2AB6" w14:textId="22E43F76" w:rsidR="00844E14" w:rsidRPr="00134658" w:rsidRDefault="00844E14" w:rsidP="00844E14">
      <w:pPr>
        <w:tabs>
          <w:tab w:val="left" w:pos="567"/>
        </w:tabs>
        <w:ind w:left="567" w:hanging="567"/>
        <w:jc w:val="both"/>
        <w:rPr>
          <w:rFonts w:ascii="Arial" w:hAnsi="Arial" w:cs="Arial"/>
        </w:rPr>
      </w:pPr>
      <w:r w:rsidRPr="00134658">
        <w:rPr>
          <w:rFonts w:ascii="Arial" w:hAnsi="Arial" w:cs="Arial"/>
        </w:rPr>
        <w:t>2.4.</w:t>
      </w:r>
      <w:r w:rsidRPr="00134658">
        <w:rPr>
          <w:rFonts w:ascii="Arial" w:hAnsi="Arial" w:cs="Arial"/>
        </w:rPr>
        <w:tab/>
        <w:t xml:space="preserve">sporządzenia „Planu bezpiecznego wykonania prac na terenie ORLEN S.A.” w przypadkach wykonywania prac nie objętych obowiązkiem sporządzania planu BIOZ, przed  rozpoczęciem tych prac, zawierającego co najmniej: </w:t>
      </w:r>
    </w:p>
    <w:p w14:paraId="7F567249"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 xml:space="preserve">opis zakresu i rodzaju wykonywanych prac, </w:t>
      </w:r>
    </w:p>
    <w:p w14:paraId="326B697C"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 xml:space="preserve">określenie materiałów, urządzeń, maszyn, technologii, przy użyciu których będą wykonywane prace, </w:t>
      </w:r>
    </w:p>
    <w:p w14:paraId="5DBA8366"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określenie środków ostrożności, instrukcji</w:t>
      </w:r>
      <w:r>
        <w:rPr>
          <w:rFonts w:ascii="Arial" w:hAnsi="Arial" w:cs="Arial"/>
        </w:rPr>
        <w:t>, sposobu w jaki prace będą realizowane, jak również</w:t>
      </w:r>
      <w:r w:rsidRPr="00134658">
        <w:rPr>
          <w:rFonts w:ascii="Arial" w:hAnsi="Arial" w:cs="Arial"/>
        </w:rPr>
        <w:t xml:space="preserve"> zaleceń bhp, jaki</w:t>
      </w:r>
      <w:r>
        <w:rPr>
          <w:rFonts w:ascii="Arial" w:hAnsi="Arial" w:cs="Arial"/>
        </w:rPr>
        <w:t xml:space="preserve">ch należy przestrzegać </w:t>
      </w:r>
      <w:r w:rsidRPr="00134658">
        <w:rPr>
          <w:rFonts w:ascii="Arial" w:hAnsi="Arial" w:cs="Arial"/>
        </w:rPr>
        <w:t xml:space="preserve">przy wykonywaniu pracy, </w:t>
      </w:r>
    </w:p>
    <w:p w14:paraId="574FD996"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wykaz środków ochrony indywidualnej,</w:t>
      </w:r>
      <w:r>
        <w:rPr>
          <w:rFonts w:ascii="Arial" w:hAnsi="Arial" w:cs="Arial"/>
        </w:rPr>
        <w:t xml:space="preserve"> oraz zbiorowej</w:t>
      </w:r>
      <w:r w:rsidRPr="00134658">
        <w:rPr>
          <w:rFonts w:ascii="Arial" w:hAnsi="Arial" w:cs="Arial"/>
        </w:rPr>
        <w:t xml:space="preserve"> z jakich i gdzie należy korzystać, </w:t>
      </w:r>
    </w:p>
    <w:p w14:paraId="2D5B4129"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 xml:space="preserve">wykaz podwykonawców z danymi teleadresowymi. </w:t>
      </w:r>
    </w:p>
    <w:p w14:paraId="20DF8A6D" w14:textId="2963530E" w:rsidR="00844E14" w:rsidRPr="00134658" w:rsidRDefault="00844E14" w:rsidP="00844E14">
      <w:pPr>
        <w:tabs>
          <w:tab w:val="left" w:pos="567"/>
        </w:tabs>
        <w:ind w:left="567" w:hanging="567"/>
        <w:jc w:val="both"/>
        <w:rPr>
          <w:rFonts w:ascii="Arial" w:hAnsi="Arial" w:cs="Arial"/>
        </w:rPr>
      </w:pPr>
      <w:r w:rsidRPr="00134658">
        <w:rPr>
          <w:rFonts w:ascii="Arial" w:hAnsi="Arial" w:cs="Arial"/>
        </w:rPr>
        <w:t>2.5.</w:t>
      </w:r>
      <w:r w:rsidRPr="00134658">
        <w:rPr>
          <w:rFonts w:ascii="Arial" w:hAnsi="Arial" w:cs="Arial"/>
        </w:rPr>
        <w:tab/>
      </w:r>
      <w:r w:rsidR="005F7F6B">
        <w:rPr>
          <w:rFonts w:ascii="Arial" w:hAnsi="Arial" w:cs="Arial"/>
        </w:rPr>
        <w:t>u</w:t>
      </w:r>
      <w:r w:rsidRPr="00134658">
        <w:rPr>
          <w:rFonts w:ascii="Arial" w:hAnsi="Arial" w:cs="Arial"/>
        </w:rPr>
        <w:t xml:space="preserve">żywania wyłącznie narzędzi, materiałów i sprzętu w pełni sprawnego z  odpowiednimi </w:t>
      </w:r>
      <w:proofErr w:type="spellStart"/>
      <w:r w:rsidRPr="00134658">
        <w:rPr>
          <w:rFonts w:ascii="Arial" w:hAnsi="Arial" w:cs="Arial"/>
        </w:rPr>
        <w:t>dopuszczeniami</w:t>
      </w:r>
      <w:proofErr w:type="spellEnd"/>
      <w:r w:rsidRPr="00134658">
        <w:rPr>
          <w:rFonts w:ascii="Arial" w:hAnsi="Arial" w:cs="Arial"/>
        </w:rPr>
        <w:t xml:space="preserve"> technicznymi, atestami, świadectwami  i certyfikatami</w:t>
      </w:r>
      <w:r>
        <w:rPr>
          <w:rFonts w:ascii="Arial" w:hAnsi="Arial" w:cs="Arial"/>
        </w:rPr>
        <w:t xml:space="preserve"> oraz aktualnymi przeglądami</w:t>
      </w:r>
    </w:p>
    <w:p w14:paraId="3ACE4AD8" w14:textId="62761AF9" w:rsidR="00844E14" w:rsidRPr="00134658" w:rsidRDefault="00844E14" w:rsidP="00844E14">
      <w:pPr>
        <w:tabs>
          <w:tab w:val="left" w:pos="567"/>
        </w:tabs>
        <w:ind w:left="567" w:hanging="567"/>
        <w:jc w:val="both"/>
        <w:rPr>
          <w:rFonts w:ascii="Arial" w:hAnsi="Arial" w:cs="Arial"/>
        </w:rPr>
      </w:pPr>
      <w:r w:rsidRPr="00134658">
        <w:rPr>
          <w:rFonts w:ascii="Arial" w:hAnsi="Arial" w:cs="Arial"/>
        </w:rPr>
        <w:t>3.</w:t>
      </w:r>
      <w:r w:rsidRPr="00134658">
        <w:rPr>
          <w:rFonts w:ascii="Arial" w:hAnsi="Arial" w:cs="Arial"/>
        </w:rPr>
        <w:tab/>
        <w:t xml:space="preserve">Wykonawca zobowiązany jest w czasie wykonywania prac na terenie ORLEN S.A. do zapewnienia: </w:t>
      </w:r>
    </w:p>
    <w:p w14:paraId="171A12B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3.1.</w:t>
      </w:r>
      <w:r w:rsidRPr="00134658">
        <w:rPr>
          <w:rFonts w:ascii="Arial" w:hAnsi="Arial" w:cs="Arial"/>
        </w:rPr>
        <w:tab/>
      </w:r>
      <w:r>
        <w:rPr>
          <w:rFonts w:ascii="Arial" w:hAnsi="Arial" w:cs="Arial"/>
        </w:rPr>
        <w:t xml:space="preserve">stałego </w:t>
      </w:r>
      <w:r w:rsidRPr="00134658">
        <w:rPr>
          <w:rFonts w:ascii="Arial" w:hAnsi="Arial" w:cs="Arial"/>
        </w:rPr>
        <w:t xml:space="preserve">nadzoru służby bhp i p.poż. w liczbie co najmniej 1 osoby na 100 zatrudnionych przy realizacji Umowy, </w:t>
      </w:r>
    </w:p>
    <w:p w14:paraId="5E4DC76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3.2.</w:t>
      </w:r>
      <w:r w:rsidRPr="00134658">
        <w:rPr>
          <w:rFonts w:ascii="Arial" w:hAnsi="Arial" w:cs="Arial"/>
        </w:rPr>
        <w:tab/>
      </w:r>
      <w:r>
        <w:rPr>
          <w:rFonts w:ascii="Arial" w:hAnsi="Arial" w:cs="Arial"/>
        </w:rPr>
        <w:t xml:space="preserve">stałego </w:t>
      </w:r>
      <w:r w:rsidRPr="00134658">
        <w:rPr>
          <w:rFonts w:ascii="Arial" w:hAnsi="Arial" w:cs="Arial"/>
        </w:rPr>
        <w:t xml:space="preserve">nadzoru służby bhp </w:t>
      </w:r>
      <w:r>
        <w:rPr>
          <w:rFonts w:ascii="Arial" w:hAnsi="Arial" w:cs="Arial"/>
        </w:rPr>
        <w:t xml:space="preserve">i </w:t>
      </w:r>
      <w:r w:rsidRPr="00134658">
        <w:rPr>
          <w:rFonts w:ascii="Arial" w:hAnsi="Arial" w:cs="Arial"/>
        </w:rPr>
        <w:t xml:space="preserve">p.poż. w liczbie co najmniej 1 osoby na 50 zatrudnionych przy wykonywaniu prac szczególnie niebezpiecznych. </w:t>
      </w:r>
    </w:p>
    <w:p w14:paraId="68E8C0F1" w14:textId="67F5A8F5" w:rsidR="00844E14" w:rsidRPr="00134658" w:rsidRDefault="00844E14" w:rsidP="00844E14">
      <w:pPr>
        <w:tabs>
          <w:tab w:val="left" w:pos="567"/>
        </w:tabs>
        <w:ind w:left="567" w:hanging="567"/>
        <w:jc w:val="both"/>
        <w:rPr>
          <w:rFonts w:ascii="Arial" w:hAnsi="Arial" w:cs="Arial"/>
        </w:rPr>
      </w:pPr>
      <w:r w:rsidRPr="00134658">
        <w:rPr>
          <w:rFonts w:ascii="Arial" w:hAnsi="Arial" w:cs="Arial"/>
        </w:rPr>
        <w:t>4.</w:t>
      </w:r>
      <w:r w:rsidRPr="00134658">
        <w:rPr>
          <w:rFonts w:ascii="Arial" w:hAnsi="Arial" w:cs="Arial"/>
        </w:rPr>
        <w:tab/>
        <w:t xml:space="preserve">WYKONAWCA zobowiązany jest w czasie wykonywania prac szczególnie niebezpiecznych na terenie ORLEN S.A. do zapewnienia bezpośredniego nadzoru przełożonego nad tymi pracami wyznaczonych w tym celu osób w liczbie co najmniej 1 osoby na 10 zatrudnionych przy ich wykonywaniu. </w:t>
      </w:r>
    </w:p>
    <w:p w14:paraId="443ED2AA"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5.</w:t>
      </w:r>
      <w:r w:rsidRPr="00134658">
        <w:rPr>
          <w:rFonts w:ascii="Arial" w:hAnsi="Arial" w:cs="Arial"/>
        </w:rPr>
        <w:tab/>
        <w:t xml:space="preserve">WYKONAWCA zobowiązany jest do: </w:t>
      </w:r>
    </w:p>
    <w:p w14:paraId="392499ED" w14:textId="2F404812"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 xml:space="preserve">przekazania do Działu BHP i Bezpieczeństwa Procesowego ORLEN S.A. informacje o wszystkich wypadkach przy pracy oraz wydarzeniach wypadkowych </w:t>
      </w:r>
      <w:proofErr w:type="spellStart"/>
      <w:r w:rsidRPr="00134658">
        <w:rPr>
          <w:rFonts w:ascii="Arial" w:hAnsi="Arial" w:cs="Arial"/>
        </w:rPr>
        <w:t>bezurazowych</w:t>
      </w:r>
      <w:proofErr w:type="spellEnd"/>
      <w:r w:rsidRPr="00134658">
        <w:rPr>
          <w:rFonts w:ascii="Arial" w:hAnsi="Arial" w:cs="Arial"/>
        </w:rPr>
        <w:t xml:space="preserve"> pracowników oraz podwykonawców, jakie wydarzyły się podczas wykonywania prac na terenie ORLEN S.A. według wzoru zawartego w Załącznikach nr 7 </w:t>
      </w:r>
      <w:r>
        <w:rPr>
          <w:rFonts w:ascii="Arial" w:hAnsi="Arial" w:cs="Arial"/>
        </w:rPr>
        <w:t xml:space="preserve">i 8 </w:t>
      </w:r>
      <w:r w:rsidRPr="00134658">
        <w:rPr>
          <w:rFonts w:ascii="Arial" w:hAnsi="Arial" w:cs="Arial"/>
        </w:rPr>
        <w:t xml:space="preserve">niniejszej UMOWY, po uprzednim/wcześniejszym usunięciu danych osobowych poszkodowanego i innych osób występujących w tych dokumentach, </w:t>
      </w:r>
    </w:p>
    <w:p w14:paraId="4C31EE97" w14:textId="50199B5A"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 xml:space="preserve">prowadzenia dochodzenia powypadkowego we współpracy z przedstawicielem Działu BHP i Bezpieczeństwa Procesowego  ORLEN S.A., a także przekazania kopii dokumentacji powypadkowej, sporządzonej zgodnie z przepisami obowiązującymi w tym zakresie,  po uprzednim/wcześniejszym usunięciu danych osobowych poszkodowanego i innych osób występujących w tych dokumentach,  </w:t>
      </w:r>
    </w:p>
    <w:p w14:paraId="329AFA5D" w14:textId="0169AA1C" w:rsidR="00844E14" w:rsidRPr="00134658" w:rsidRDefault="00844E14" w:rsidP="00844E14">
      <w:pPr>
        <w:tabs>
          <w:tab w:val="left" w:pos="567"/>
        </w:tabs>
        <w:ind w:left="567" w:hanging="567"/>
        <w:jc w:val="both"/>
        <w:rPr>
          <w:rFonts w:ascii="Arial" w:hAnsi="Arial" w:cs="Arial"/>
        </w:rPr>
      </w:pPr>
      <w:r w:rsidRPr="00134658">
        <w:rPr>
          <w:rFonts w:ascii="Arial" w:hAnsi="Arial" w:cs="Arial"/>
        </w:rPr>
        <w:t>c.</w:t>
      </w:r>
      <w:r w:rsidRPr="00134658">
        <w:rPr>
          <w:rFonts w:ascii="Arial" w:hAnsi="Arial" w:cs="Arial"/>
        </w:rPr>
        <w:tab/>
        <w:t xml:space="preserve">przekazania do Zakładowej Straży Pożarnej ORLEN S.A. informacji o wszystkich zdarzeniach pożarowych (zapłon, samozapłon, pożar) i innych miejscowych zagrożeniach, jakie zauważy podczas wykonywania prac na terenie Koncernu. wg wzoru zawartego w Załączniku nr </w:t>
      </w:r>
      <w:r>
        <w:rPr>
          <w:rFonts w:ascii="Arial" w:hAnsi="Arial" w:cs="Arial"/>
        </w:rPr>
        <w:t>4</w:t>
      </w:r>
      <w:r w:rsidRPr="00134658">
        <w:rPr>
          <w:rFonts w:ascii="Arial" w:hAnsi="Arial" w:cs="Arial"/>
        </w:rPr>
        <w:t xml:space="preserve"> do niniejszej UMOWY. </w:t>
      </w:r>
    </w:p>
    <w:p w14:paraId="7E837DA6"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6.</w:t>
      </w:r>
      <w:r w:rsidRPr="00134658">
        <w:rPr>
          <w:rFonts w:ascii="Arial" w:hAnsi="Arial" w:cs="Arial"/>
        </w:rPr>
        <w:tab/>
        <w:t xml:space="preserve">WYKONAWCA zobowiązany jest do przekazania pracownikom działającym w jego imieniu procedur alarmowania Zakładowej Straży Pożarnej, Państwowej Straży Pożarnej w przypadku zdarzeń pożarowych, awaryjnych i innych miejscowych zagrożeń oraz ewakuacji. </w:t>
      </w:r>
    </w:p>
    <w:p w14:paraId="15784E88" w14:textId="4DAFA28D" w:rsidR="00844E14" w:rsidRPr="00134658" w:rsidRDefault="00844E14" w:rsidP="00844E14">
      <w:pPr>
        <w:tabs>
          <w:tab w:val="left" w:pos="567"/>
        </w:tabs>
        <w:ind w:left="567" w:hanging="567"/>
        <w:jc w:val="both"/>
        <w:rPr>
          <w:rFonts w:ascii="Arial" w:hAnsi="Arial" w:cs="Arial"/>
        </w:rPr>
      </w:pPr>
      <w:r w:rsidRPr="00134658">
        <w:rPr>
          <w:rFonts w:ascii="Arial" w:hAnsi="Arial" w:cs="Arial"/>
        </w:rPr>
        <w:t>7.</w:t>
      </w:r>
      <w:r w:rsidRPr="00134658">
        <w:rPr>
          <w:rFonts w:ascii="Arial" w:hAnsi="Arial" w:cs="Arial"/>
        </w:rPr>
        <w:tab/>
        <w:t xml:space="preserve">WYKONAWCA zobowiązany jest do tego, aby jego pracownicy wykonujący na terenie ORLEN S.A. prace szczególnie niebezpieczne legitymowali się aktualnymi orzeczeniami  lekarskimi o  braku przeciwwskazań zdrowotnych do wykonywania tych prac. </w:t>
      </w:r>
    </w:p>
    <w:p w14:paraId="43696962" w14:textId="65FBE5C5" w:rsidR="00844E14" w:rsidRPr="00134658" w:rsidRDefault="00844E14" w:rsidP="00844E14">
      <w:pPr>
        <w:tabs>
          <w:tab w:val="left" w:pos="567"/>
        </w:tabs>
        <w:ind w:left="567" w:hanging="567"/>
        <w:jc w:val="both"/>
        <w:rPr>
          <w:rFonts w:ascii="Arial" w:hAnsi="Arial" w:cs="Arial"/>
        </w:rPr>
      </w:pPr>
      <w:r w:rsidRPr="00134658">
        <w:rPr>
          <w:rFonts w:ascii="Arial" w:hAnsi="Arial" w:cs="Arial"/>
        </w:rPr>
        <w:t>8.</w:t>
      </w:r>
      <w:r w:rsidRPr="00134658">
        <w:rPr>
          <w:rFonts w:ascii="Arial" w:hAnsi="Arial" w:cs="Arial"/>
        </w:rPr>
        <w:tab/>
        <w:t>WYKONAWCA zobowiązany jest do tego, aby pracownicy działający w jego imieniu posiadali uprawnienia kwalifikacyjne właściwe do rodzaju prac wykonywanych na terenie ORLEN S.A.</w:t>
      </w:r>
    </w:p>
    <w:p w14:paraId="3DFCB45C"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9.</w:t>
      </w:r>
      <w:r w:rsidRPr="00134658">
        <w:rPr>
          <w:rFonts w:ascii="Arial" w:hAnsi="Arial" w:cs="Arial"/>
        </w:rPr>
        <w:tab/>
        <w:t xml:space="preserve">WYKONAWCA zobowiązany jest do tego, aby w sytuacjach, gdy w tym samym miejscu wykonują pracę pracownicy zatrudnieni przez różnych pracodawców współpracował z innymi pracodawcami w sprawach bhp, p.poż. i bezpieczeństwa procesowego. </w:t>
      </w:r>
    </w:p>
    <w:p w14:paraId="22A00C82"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0</w:t>
      </w:r>
      <w:r w:rsidRPr="00134658">
        <w:rPr>
          <w:rFonts w:ascii="Arial" w:hAnsi="Arial" w:cs="Arial"/>
        </w:rPr>
        <w:t>.</w:t>
      </w:r>
      <w:r w:rsidRPr="00134658">
        <w:rPr>
          <w:rFonts w:ascii="Arial" w:hAnsi="Arial" w:cs="Arial"/>
        </w:rPr>
        <w:tab/>
        <w:t xml:space="preserve">ZAMAWIAJĄCY zastrzega sobie możliwość do prowadzenia kontroli w zakresie przestrzegania obowiązujących przepisów i zasad bezpieczeństwa pracy, ochrony przeciwpożarowej oraz bezpieczeństwa procesowego. </w:t>
      </w:r>
    </w:p>
    <w:p w14:paraId="710C9DF5" w14:textId="200CF469"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1</w:t>
      </w:r>
      <w:r w:rsidRPr="00134658">
        <w:rPr>
          <w:rFonts w:ascii="Arial" w:hAnsi="Arial" w:cs="Arial"/>
        </w:rPr>
        <w:t>.</w:t>
      </w:r>
      <w:r w:rsidRPr="00134658">
        <w:rPr>
          <w:rFonts w:ascii="Arial" w:hAnsi="Arial" w:cs="Arial"/>
        </w:rPr>
        <w:tab/>
        <w:t>WYKONAWCA zobowiązany jest do tego aby,  w sprawach bezpieczeństwa i higieny pracy oraz ochrony przeciwpożarowej oraz bezpieczeństwa procesowego, łącznie ze swoimi pracownikami oraz pracownikami podwykonawców, respektował uwagi i polecenia przedstawiciela ZAMAWIAJĄCEGO, służby BHP ORLEN S.A., Koordynatora bhp oraz przedstawiciela służby ochrony przeciwpożarowej ORLEN S.A. i zobowiązuje się do współdziałania w zakresie prewencji wypadkowej oraz pożarowej podczas prac realizowanych w ramach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na terenie ORLEN S.A.</w:t>
      </w:r>
    </w:p>
    <w:p w14:paraId="0C14ABD4" w14:textId="78671133" w:rsidR="00844E14" w:rsidRPr="00134658" w:rsidRDefault="00844E14" w:rsidP="00844E14">
      <w:pPr>
        <w:tabs>
          <w:tab w:val="left" w:pos="567"/>
        </w:tabs>
        <w:ind w:left="567" w:hanging="567"/>
        <w:jc w:val="both"/>
        <w:rPr>
          <w:rFonts w:ascii="Arial" w:hAnsi="Arial" w:cs="Arial"/>
        </w:rPr>
      </w:pPr>
      <w:r w:rsidRPr="00134658">
        <w:rPr>
          <w:rFonts w:ascii="Arial" w:hAnsi="Arial" w:cs="Arial"/>
        </w:rPr>
        <w:lastRenderedPageBreak/>
        <w:t>1</w:t>
      </w:r>
      <w:r>
        <w:rPr>
          <w:rFonts w:ascii="Arial" w:hAnsi="Arial" w:cs="Arial"/>
        </w:rPr>
        <w:t>2</w:t>
      </w:r>
      <w:r w:rsidRPr="00134658">
        <w:rPr>
          <w:rFonts w:ascii="Arial" w:hAnsi="Arial" w:cs="Arial"/>
        </w:rPr>
        <w:t>.</w:t>
      </w:r>
      <w:r w:rsidRPr="00134658">
        <w:rPr>
          <w:rFonts w:ascii="Arial" w:hAnsi="Arial" w:cs="Arial"/>
        </w:rPr>
        <w:tab/>
        <w:t xml:space="preserve">WYKONAWCA ponosi pełną odpowiedzialność za zaangażowanie </w:t>
      </w:r>
      <w:r w:rsidR="005F7F6B">
        <w:rPr>
          <w:rFonts w:ascii="Arial" w:hAnsi="Arial" w:cs="Arial"/>
        </w:rPr>
        <w:t>p</w:t>
      </w:r>
      <w:r w:rsidRPr="00134658">
        <w:rPr>
          <w:rFonts w:ascii="Arial" w:hAnsi="Arial" w:cs="Arial"/>
        </w:rPr>
        <w:t xml:space="preserve">odwykonawców  posiadających Certyfikaty ISO lub równoważne dla Systemu Zarządzania Bezpieczeństwem i Higieną pracy, z wyjątkiem przypadków określonych przez ZAMAWIAJĄCEGO, a także działania oraz zaniechania własne jak i swoich </w:t>
      </w:r>
      <w:r w:rsidR="005F7F6B">
        <w:rPr>
          <w:rFonts w:ascii="Arial" w:hAnsi="Arial" w:cs="Arial"/>
        </w:rPr>
        <w:t>p</w:t>
      </w:r>
      <w:r w:rsidRPr="00134658">
        <w:rPr>
          <w:rFonts w:ascii="Arial" w:hAnsi="Arial" w:cs="Arial"/>
        </w:rPr>
        <w:t xml:space="preserve">odwykonawców oraz dalszych podwykonawców i innych osób pracujących na ich rzecz. Ponadto WYKONAWCA zobowiązany jest do: </w:t>
      </w:r>
    </w:p>
    <w:p w14:paraId="1010A62E" w14:textId="250BC9A4"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.1.</w:t>
      </w:r>
      <w:r w:rsidRPr="00134658">
        <w:rPr>
          <w:rFonts w:ascii="Arial" w:hAnsi="Arial" w:cs="Arial"/>
        </w:rPr>
        <w:tab/>
        <w:t>umieszczenia w umowach zawieranych z podwykonawcami na prace wykonywane na terenie  ORLEN S.A. wymogów określonych w niniejszym Artykule oraz zapisów:</w:t>
      </w:r>
    </w:p>
    <w:p w14:paraId="69C3F518" w14:textId="41C67B61"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„PODWYKONAWCA oświadcza, że wykona prace szczególnie niebezpieczne  w ramach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w 100% samodzielnie bez udziału dalszych podwykonawców i innych osób pracujących na ich rzecz”.</w:t>
      </w:r>
    </w:p>
    <w:p w14:paraId="1D9E9760"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 xml:space="preserve">„PODWYKONAWCA ponosi pełną odpowiedzialność za działania oraz zaniechania dalszych podwykonawców oraz innych osób pracujących na ich rzecz, a także za działania i zaniechania własne”. </w:t>
      </w:r>
    </w:p>
    <w:p w14:paraId="682208CD" w14:textId="74AE39B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.2.</w:t>
      </w:r>
      <w:r w:rsidRPr="00134658">
        <w:rPr>
          <w:rFonts w:ascii="Arial" w:hAnsi="Arial" w:cs="Arial"/>
        </w:rPr>
        <w:tab/>
        <w:t>zapewnienia dopilnowania wydania wszystkim pracującym na swoją rzecz przy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imiennych identyfikatorów wskazujących miejsce wykonywania prac,   w tym imiennych identyfikatorów oznakowanych symbolem „N” uprawniających do odbioru pisemnych zezwoleń na wykonywanie prac szczególnie niebezpiecznych dla osób upoważnionych,  po ich przeszkoleniu  w zakresie bezpieczeństwa i higieny pracy oraz ochrony przeciwpożarowej . </w:t>
      </w:r>
    </w:p>
    <w:p w14:paraId="7CB892E3" w14:textId="3A2EA5CF"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.3.</w:t>
      </w:r>
      <w:r w:rsidRPr="00134658">
        <w:rPr>
          <w:rFonts w:ascii="Arial" w:hAnsi="Arial" w:cs="Arial"/>
        </w:rPr>
        <w:tab/>
        <w:t xml:space="preserve">Poinformowania ZAMAWIAJACEGO o obecności na terenie ORLEN S.A. </w:t>
      </w:r>
      <w:r w:rsidR="005F7F6B">
        <w:rPr>
          <w:rFonts w:ascii="Arial" w:hAnsi="Arial" w:cs="Arial"/>
        </w:rPr>
        <w:t>p</w:t>
      </w:r>
      <w:r w:rsidRPr="00134658">
        <w:rPr>
          <w:rFonts w:ascii="Arial" w:hAnsi="Arial" w:cs="Arial"/>
        </w:rPr>
        <w:t xml:space="preserve">odwykonawców i ich dalszych podwykonawców, a także innych  osób pracujących na ich rzecz, przed rozpoczęciem przez nich prac. </w:t>
      </w:r>
    </w:p>
    <w:p w14:paraId="4FE7F651" w14:textId="349797AE"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3</w:t>
      </w:r>
      <w:r w:rsidRPr="00134658">
        <w:rPr>
          <w:rFonts w:ascii="Arial" w:hAnsi="Arial" w:cs="Arial"/>
        </w:rPr>
        <w:t>.</w:t>
      </w:r>
      <w:r w:rsidRPr="00134658">
        <w:rPr>
          <w:rFonts w:ascii="Arial" w:hAnsi="Arial" w:cs="Arial"/>
        </w:rPr>
        <w:tab/>
        <w:t>Przedstawiciel ZAMAWIAJĄCEGO uzgadnia z przedstawicielem WYKONAWCY przed rozpoczęciem prac objętych P</w:t>
      </w:r>
      <w:r w:rsidR="00C12D25">
        <w:rPr>
          <w:rFonts w:ascii="Arial" w:hAnsi="Arial" w:cs="Arial"/>
        </w:rPr>
        <w:t>rzedmiotem</w:t>
      </w:r>
      <w:r w:rsidRPr="00134658">
        <w:rPr>
          <w:rFonts w:ascii="Arial" w:hAnsi="Arial" w:cs="Arial"/>
        </w:rPr>
        <w:t xml:space="preserve"> U</w:t>
      </w:r>
      <w:r w:rsidR="00C12D25">
        <w:rPr>
          <w:rFonts w:ascii="Arial" w:hAnsi="Arial" w:cs="Arial"/>
        </w:rPr>
        <w:t>mowy</w:t>
      </w:r>
      <w:r w:rsidRPr="00134658">
        <w:rPr>
          <w:rFonts w:ascii="Arial" w:hAnsi="Arial" w:cs="Arial"/>
        </w:rPr>
        <w:t xml:space="preserve"> zasady obopólnej współpracy, postępowania, nadzoru i komunikacji w zakresie wszelkich aspektów dotyczących bezpieczeństwa i higieny pracy oraz ochrony przeciwpożarowej mogących wystąpić przy realizacji UMOWY. </w:t>
      </w:r>
    </w:p>
    <w:p w14:paraId="10E151FA" w14:textId="36A2B7A4"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4</w:t>
      </w:r>
      <w:r w:rsidRPr="00134658">
        <w:rPr>
          <w:rFonts w:ascii="Arial" w:hAnsi="Arial" w:cs="Arial"/>
        </w:rPr>
        <w:t>.</w:t>
      </w:r>
      <w:r w:rsidRPr="00134658">
        <w:rPr>
          <w:rFonts w:ascii="Arial" w:hAnsi="Arial" w:cs="Arial"/>
        </w:rPr>
        <w:tab/>
        <w:t xml:space="preserve">WYKONAWCA zobowiązany jest do zapoznania się z obowiązującymi wymaganiami w zakresie bezpieczeństwa pracy, ochrony przeciwpożarowej oraz bezpieczeństwa procesowego zawartymi w przepisach ogólnie obowiązujących oraz w Kompleksowym Systemie Prewencji ORLEN S.A. w odniesieniu do prac wykonywanych na terenie ZAMAWIAJĄCEGO, a także zobowiązany jest do ich przestrzegania. </w:t>
      </w:r>
    </w:p>
    <w:p w14:paraId="2F12A16A"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5</w:t>
      </w:r>
      <w:r w:rsidRPr="00134658">
        <w:rPr>
          <w:rFonts w:ascii="Arial" w:hAnsi="Arial" w:cs="Arial"/>
        </w:rPr>
        <w:t>.</w:t>
      </w:r>
      <w:r w:rsidRPr="00134658">
        <w:rPr>
          <w:rFonts w:ascii="Arial" w:hAnsi="Arial" w:cs="Arial"/>
        </w:rPr>
        <w:tab/>
        <w:t xml:space="preserve">WYKONAWCA zobowiązany jest przed rozpoczęciem prac do przedstawienia ZAMAWIAJĄCEMU oraz przesłania do Biura Bezpieczeństwa i Higieny Pracy ZAMAWIAJĄCEGO wypełnionej „Deklaracji BHP”, której wzór znajduje się w Załączniku nr </w:t>
      </w:r>
      <w:r>
        <w:rPr>
          <w:rFonts w:ascii="Arial" w:hAnsi="Arial" w:cs="Arial"/>
        </w:rPr>
        <w:t>5</w:t>
      </w:r>
      <w:r w:rsidRPr="00134658">
        <w:rPr>
          <w:rFonts w:ascii="Arial" w:hAnsi="Arial" w:cs="Arial"/>
        </w:rPr>
        <w:t xml:space="preserve"> do niniejszej Umowy.</w:t>
      </w:r>
    </w:p>
    <w:p w14:paraId="78C71ED2" w14:textId="1B6BE8B8"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6</w:t>
      </w:r>
      <w:r w:rsidRPr="00134658">
        <w:rPr>
          <w:rFonts w:ascii="Arial" w:hAnsi="Arial" w:cs="Arial"/>
        </w:rPr>
        <w:t>.</w:t>
      </w:r>
      <w:r w:rsidRPr="00134658">
        <w:rPr>
          <w:rFonts w:ascii="Arial" w:hAnsi="Arial" w:cs="Arial"/>
        </w:rPr>
        <w:tab/>
        <w:t xml:space="preserve">W razie stwierdzenia przez nadzór ZAMAWIAJĄCEGO niewywiązywania się WYKONAWCY  podczas realizacji UMOWY z postanowień zawartych w niniejszym Artykule oraz rażącego naruszania przez pracowników przepisów i zasad bezpieczeństwa i higieny pracy, ochrony przeciwpożarowej lub bezpieczeństwa procesowego zawartych w przepisach ogólnie obowiązujących, a także w Kompleksowym Systemie Prewencji ORLEN S.A., ZAMAWIAJĄCY zastrzega sobie możliwość prowadzenia postępowań, a WYKONAWCA zobowiązuje się do stosowania i/lub przestrzegania tych zasad oraz wykonania decyzji wydanych na ich podstawie przez ZAMAWIAJĄCEGO. </w:t>
      </w:r>
    </w:p>
    <w:p w14:paraId="09F64ACA" w14:textId="15CBA20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7</w:t>
      </w:r>
      <w:r w:rsidRPr="00134658">
        <w:rPr>
          <w:rFonts w:ascii="Arial" w:hAnsi="Arial" w:cs="Arial"/>
        </w:rPr>
        <w:t>.</w:t>
      </w:r>
      <w:r w:rsidRPr="00134658">
        <w:rPr>
          <w:rFonts w:ascii="Arial" w:hAnsi="Arial" w:cs="Arial"/>
        </w:rPr>
        <w:tab/>
        <w:t xml:space="preserve">ZAMAWIAJĄCY zastrzega sobie możliwość przyznania nagrody pracownikowi WYKONAWCY wykazującemu się w praktyce wzorową znajomością przepisów i zasad bhp, p.poż. oraz bezpieczeństwa procesowego przy wykonywaniu prac szczególnie niebezpiecznych na terenie  ORLEN S.A. </w:t>
      </w:r>
    </w:p>
    <w:p w14:paraId="489FDB75" w14:textId="4E3E9E80"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8</w:t>
      </w:r>
      <w:r w:rsidRPr="00134658">
        <w:rPr>
          <w:rFonts w:ascii="Arial" w:hAnsi="Arial" w:cs="Arial"/>
        </w:rPr>
        <w:t>.</w:t>
      </w:r>
      <w:r w:rsidRPr="00134658">
        <w:rPr>
          <w:rFonts w:ascii="Arial" w:hAnsi="Arial" w:cs="Arial"/>
        </w:rPr>
        <w:tab/>
        <w:t xml:space="preserve">WYKONAWCA może przyznać nagrodę pracownikowi wykazującemu się w praktyce wzorową znajomością przepisów i zasad bhp, p.poż. lub bezpieczeństwa procesowego przy wykonywaniu na terenie ORLEN S.A. prac szczególnie niebezpiecznych, na podstawie pisemnego wniosku Dyrektora Biura Bezpieczeństwa i Higieny Pracy ORLEN S.A. </w:t>
      </w:r>
    </w:p>
    <w:p w14:paraId="37B2FA8F" w14:textId="761DAB4F" w:rsidR="00844E14" w:rsidRPr="00134658" w:rsidRDefault="00844E14" w:rsidP="00844E14">
      <w:pPr>
        <w:tabs>
          <w:tab w:val="left" w:pos="567"/>
        </w:tabs>
        <w:ind w:left="567" w:hanging="567"/>
        <w:jc w:val="both"/>
        <w:rPr>
          <w:rFonts w:ascii="Arial" w:hAnsi="Arial" w:cs="Arial"/>
        </w:rPr>
      </w:pPr>
      <w:r>
        <w:rPr>
          <w:rFonts w:ascii="Arial" w:hAnsi="Arial" w:cs="Arial"/>
        </w:rPr>
        <w:t>19</w:t>
      </w:r>
      <w:r w:rsidRPr="00134658">
        <w:rPr>
          <w:rFonts w:ascii="Arial" w:hAnsi="Arial" w:cs="Arial"/>
        </w:rPr>
        <w:t>.</w:t>
      </w:r>
      <w:r w:rsidRPr="00134658">
        <w:rPr>
          <w:rFonts w:ascii="Arial" w:hAnsi="Arial" w:cs="Arial"/>
        </w:rPr>
        <w:tab/>
        <w:t xml:space="preserve">ZAMAWIAJĄCY zastrzega sobie możliwość nadania WYKONAWCY tytułu „Bezpieczny Wykonawca w ORLEN S.A.”, potwierdzonego dyplomem o znaczeniu referencyjnym, za wzorową dbałość o bezpieczeństwo pracy przy realizacji prac szczególnie niebezpiecznych, na podstawie wniosku Dyrektora Biura Bezpieczeństwa i Higieny Pracy ORLEN S.A., w przypadku gdy jednocześnie: </w:t>
      </w:r>
    </w:p>
    <w:p w14:paraId="68431EBB" w14:textId="5CA8CEE8"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 xml:space="preserve">WYKONAWCA spełniał wzorowo wymagania zawarte w niniejszym Artykule oraz przepisach bhp ogólnie obowiązujących,  a także zawartych w Kompleksowym Systemie Prewencji ORLEN S.A., wykonując w okresie nie krótszym niż jeden rok prace szczególnie niebezpieczne na terenie ORLEN S.A., </w:t>
      </w:r>
    </w:p>
    <w:p w14:paraId="71FEE384"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 xml:space="preserve">Pracownicy oraz osoby pracujące na rzecz WYKONAWCY podczas prac realizowanych w ramach umowy/ów nie ulegli w tym czasie wypadkom przy pracy, </w:t>
      </w:r>
    </w:p>
    <w:p w14:paraId="5A6B3B42" w14:textId="53168AE6" w:rsidR="00844E14" w:rsidRPr="00134658" w:rsidRDefault="00844E14" w:rsidP="00844E14">
      <w:pPr>
        <w:tabs>
          <w:tab w:val="left" w:pos="567"/>
        </w:tabs>
        <w:ind w:left="567" w:hanging="567"/>
        <w:jc w:val="both"/>
        <w:rPr>
          <w:rFonts w:ascii="Arial" w:hAnsi="Arial" w:cs="Arial"/>
        </w:rPr>
      </w:pPr>
      <w:r w:rsidRPr="00134658">
        <w:rPr>
          <w:rFonts w:ascii="Arial" w:hAnsi="Arial" w:cs="Arial"/>
        </w:rPr>
        <w:t>(c)</w:t>
      </w:r>
      <w:r w:rsidRPr="00134658">
        <w:rPr>
          <w:rFonts w:ascii="Arial" w:hAnsi="Arial" w:cs="Arial"/>
        </w:rPr>
        <w:tab/>
        <w:t xml:space="preserve">WYKONAWCA uzyskał pozytywną opinię osób pełniących obowiązki nadzoru ze strony  ORLEN S.A., tj. właściwego: Specjalisty BHP, Specjalisty P.poż, Zamawiającego, Głównego Specjalisty BHP oraz osoby kierującej  Zakładową Strażą Pożarną, a także Koordynatora bhp – jeśli został wyznaczony.  </w:t>
      </w:r>
    </w:p>
    <w:p w14:paraId="5ECD3A00"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lastRenderedPageBreak/>
        <w:t>2</w:t>
      </w:r>
      <w:r>
        <w:rPr>
          <w:rFonts w:ascii="Arial" w:hAnsi="Arial" w:cs="Arial"/>
        </w:rPr>
        <w:t>0</w:t>
      </w:r>
      <w:r w:rsidRPr="00134658">
        <w:rPr>
          <w:rFonts w:ascii="Arial" w:hAnsi="Arial" w:cs="Arial"/>
        </w:rPr>
        <w:t>.</w:t>
      </w:r>
      <w:r w:rsidRPr="00134658">
        <w:rPr>
          <w:rFonts w:ascii="Arial" w:hAnsi="Arial" w:cs="Arial"/>
        </w:rPr>
        <w:tab/>
        <w:t xml:space="preserve">WYKONAWCA zobowiązany jest przed rozpoczęciem prac, na podstawie uzyskanej mapki,  do poinformowania swoich pracowników, pracowników podwykonawców oraz innych osób pracujących na ich rzecz, że na terenie zakładu produkcyjnego w Płocku: oraz Zakładu PTA we Włocławku: </w:t>
      </w:r>
    </w:p>
    <w:p w14:paraId="023708D7"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 xml:space="preserve">mogą przemieszczać się oznaczoną  na mapce  drogą do miejsca wykonywania prac, </w:t>
      </w:r>
    </w:p>
    <w:p w14:paraId="145AD6BB"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mogą przebywać w oznaczonym na mapce obszarze podczas wykonywania prac,</w:t>
      </w:r>
    </w:p>
    <w:p w14:paraId="7BEC875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(c)</w:t>
      </w:r>
      <w:r w:rsidRPr="00134658">
        <w:rPr>
          <w:rFonts w:ascii="Arial" w:hAnsi="Arial" w:cs="Arial"/>
        </w:rPr>
        <w:tab/>
        <w:t xml:space="preserve">zabrania się przebywania poza wyznaczonym obszarem oraz wyznaczonymi drogami, z wyjątkiem przypadków związanych z realizacją umowy. </w:t>
      </w:r>
    </w:p>
    <w:p w14:paraId="3C122446" w14:textId="22DB739F"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1</w:t>
      </w:r>
      <w:r w:rsidRPr="00134658">
        <w:rPr>
          <w:rFonts w:ascii="Arial" w:hAnsi="Arial" w:cs="Arial"/>
        </w:rPr>
        <w:t>.</w:t>
      </w:r>
      <w:r w:rsidRPr="00134658">
        <w:rPr>
          <w:rFonts w:ascii="Arial" w:hAnsi="Arial" w:cs="Arial"/>
        </w:rPr>
        <w:tab/>
        <w:t xml:space="preserve">WYKONAWCA zobowiązuje się do zapewnienia opieki nad pracownikiem poszkodowanym w zdarzeniu wypadkowym zaistniałym w trakcie wykonywania prac na terenie ORLEN S.A. na podstawie UMOWY. </w:t>
      </w:r>
    </w:p>
    <w:p w14:paraId="1F06667A"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2</w:t>
      </w:r>
      <w:r w:rsidRPr="00134658">
        <w:rPr>
          <w:rFonts w:ascii="Arial" w:hAnsi="Arial" w:cs="Arial"/>
        </w:rPr>
        <w:t>.</w:t>
      </w:r>
      <w:r w:rsidRPr="00134658">
        <w:rPr>
          <w:rFonts w:ascii="Arial" w:hAnsi="Arial" w:cs="Arial"/>
        </w:rPr>
        <w:tab/>
        <w:t xml:space="preserve">WYKONAWCA zapewni, że wszystkie osoby (przeznaczone do realizacji Przedmiotu Umowy) zostaną wyposażone w karty dostępu ze zdjęciem oraz imieniem i nazwiskiem (przepustki), a także ubrania oznakowane nazwą firmy. </w:t>
      </w:r>
    </w:p>
    <w:p w14:paraId="53961004"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3</w:t>
      </w:r>
      <w:r w:rsidRPr="00134658">
        <w:rPr>
          <w:rFonts w:ascii="Arial" w:hAnsi="Arial" w:cs="Arial"/>
        </w:rPr>
        <w:t>.</w:t>
      </w:r>
      <w:r w:rsidRPr="00134658">
        <w:rPr>
          <w:rFonts w:ascii="Arial" w:hAnsi="Arial" w:cs="Arial"/>
        </w:rPr>
        <w:tab/>
        <w:t xml:space="preserve">Dla potrzeb każdego zezwolenia na wykonywanie prac Wykonawca zobowiązany jest przedłożyć Zamawiającemu (osobie wydającej zezwolenie) imienną listę pracowników Wykonawcy i Podwykonawców. </w:t>
      </w:r>
    </w:p>
    <w:p w14:paraId="3EF13E0C"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4</w:t>
      </w:r>
      <w:r w:rsidRPr="00134658">
        <w:rPr>
          <w:rFonts w:ascii="Arial" w:hAnsi="Arial" w:cs="Arial"/>
        </w:rPr>
        <w:t>.</w:t>
      </w:r>
      <w:r w:rsidRPr="00134658">
        <w:rPr>
          <w:rFonts w:ascii="Arial" w:hAnsi="Arial" w:cs="Arial"/>
        </w:rPr>
        <w:tab/>
        <w:t xml:space="preserve">Wykonawca zobowiązuje się do oznakowania sprzętu lub pojazdów znajdujących się na terenie Zamawiającego nazwą właściciela sprzętu lub pojazdów. </w:t>
      </w:r>
    </w:p>
    <w:p w14:paraId="47E62EF8" w14:textId="77777777" w:rsidR="00844E14" w:rsidRPr="00134658" w:rsidRDefault="00844E14" w:rsidP="00844E14">
      <w:pPr>
        <w:pStyle w:val="Zwykytekst"/>
        <w:jc w:val="both"/>
        <w:rPr>
          <w:rFonts w:ascii="Arial" w:hAnsi="Arial" w:cs="Arial"/>
          <w:b/>
          <w:u w:val="single"/>
        </w:rPr>
      </w:pPr>
    </w:p>
    <w:p w14:paraId="64A4CD6A"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11 – RUCH OSOBOWY</w:t>
      </w:r>
    </w:p>
    <w:p w14:paraId="216935E0" w14:textId="57EF5AF9" w:rsidR="00844E14" w:rsidRPr="00134658" w:rsidRDefault="00844E14" w:rsidP="00844E14">
      <w:pPr>
        <w:pStyle w:val="Tekstpodstawowy"/>
        <w:ind w:left="284" w:hanging="284"/>
        <w:jc w:val="both"/>
        <w:rPr>
          <w:rFonts w:ascii="Arial" w:hAnsi="Arial" w:cs="Arial"/>
          <w:sz w:val="20"/>
        </w:rPr>
      </w:pPr>
      <w:r w:rsidRPr="00134658">
        <w:rPr>
          <w:rFonts w:ascii="Arial" w:hAnsi="Arial" w:cs="Arial"/>
          <w:sz w:val="20"/>
        </w:rPr>
        <w:t>1. W związku z obowiązywaniem w ORLEN S.A. regulacji w zakresie ruchu osobowego i materiałowego oraz innych wytycznych wynikających z zarządzania ruchem osobowym i materiałowym postanawia się, że WYKONAWCA zobowiązany jest:</w:t>
      </w:r>
    </w:p>
    <w:p w14:paraId="5C448819" w14:textId="0BEDAD44" w:rsidR="00844E14" w:rsidRPr="00134658" w:rsidRDefault="00844E14" w:rsidP="0054633D">
      <w:pPr>
        <w:pStyle w:val="Tekstpodstawowy"/>
        <w:numPr>
          <w:ilvl w:val="0"/>
          <w:numId w:val="14"/>
        </w:numPr>
        <w:tabs>
          <w:tab w:val="left" w:pos="567"/>
        </w:tabs>
        <w:ind w:left="567" w:right="0" w:hanging="283"/>
        <w:jc w:val="both"/>
        <w:rPr>
          <w:rFonts w:ascii="Arial" w:hAnsi="Arial" w:cs="Arial"/>
          <w:sz w:val="20"/>
        </w:rPr>
      </w:pPr>
      <w:r w:rsidRPr="00134658">
        <w:rPr>
          <w:rFonts w:ascii="Arial" w:hAnsi="Arial" w:cs="Arial"/>
          <w:sz w:val="20"/>
        </w:rPr>
        <w:t>zapoznać i zobowiązać osoby zatrudnione do realizacji P</w:t>
      </w:r>
      <w:r w:rsidR="00C12D25">
        <w:rPr>
          <w:rFonts w:ascii="Arial" w:hAnsi="Arial" w:cs="Arial"/>
          <w:sz w:val="20"/>
        </w:rPr>
        <w:t>rzedmiotu</w:t>
      </w:r>
      <w:r w:rsidRPr="00134658">
        <w:rPr>
          <w:rFonts w:ascii="Arial" w:hAnsi="Arial" w:cs="Arial"/>
          <w:sz w:val="20"/>
        </w:rPr>
        <w:t xml:space="preserve"> U</w:t>
      </w:r>
      <w:r w:rsidR="00C12D25">
        <w:rPr>
          <w:rFonts w:ascii="Arial" w:hAnsi="Arial" w:cs="Arial"/>
          <w:sz w:val="20"/>
        </w:rPr>
        <w:t>mowy</w:t>
      </w:r>
      <w:r w:rsidRPr="00134658">
        <w:rPr>
          <w:rFonts w:ascii="Arial" w:hAnsi="Arial" w:cs="Arial"/>
          <w:sz w:val="20"/>
        </w:rPr>
        <w:t xml:space="preserve"> do przestrzegania postanowień aktualnego zarządzenia dotyczącego ruchu osobowego w ORLEN S.A.</w:t>
      </w:r>
    </w:p>
    <w:p w14:paraId="4C2609FD" w14:textId="41BA9D93" w:rsidR="00844E14" w:rsidRDefault="00844E14" w:rsidP="00844E14">
      <w:pPr>
        <w:pStyle w:val="Tekstpodstawowy"/>
        <w:ind w:left="284"/>
        <w:jc w:val="both"/>
        <w:rPr>
          <w:rFonts w:ascii="Arial" w:hAnsi="Arial" w:cs="Arial"/>
          <w:sz w:val="20"/>
        </w:rPr>
      </w:pPr>
      <w:r w:rsidRPr="00134658">
        <w:rPr>
          <w:rFonts w:ascii="Arial" w:hAnsi="Arial" w:cs="Arial"/>
          <w:sz w:val="20"/>
        </w:rPr>
        <w:t>b/ zawrzeć z ORLEN Ochrona Sp. z o.o., która realizuje w imieniu ORLEN S.A. wszelkie czynności związane z wydawaniem przepustek i pobieraniem za ich wydanie opłat, odrębną umowę, regulującą zasady i tryb związany z obsługą ruchu osobowego i materiałowego na terenie ORLEN S.A.</w:t>
      </w:r>
    </w:p>
    <w:p w14:paraId="6A59FFC1" w14:textId="2F3BD676" w:rsidR="00844E14" w:rsidRPr="00134658" w:rsidRDefault="00844E14" w:rsidP="00844E14">
      <w:pPr>
        <w:pStyle w:val="Tekstpodstawowy"/>
        <w:ind w:left="284" w:hanging="284"/>
        <w:jc w:val="both"/>
        <w:rPr>
          <w:rFonts w:ascii="Arial" w:hAnsi="Arial" w:cs="Arial"/>
          <w:sz w:val="20"/>
        </w:rPr>
      </w:pPr>
      <w:r w:rsidRPr="00134658">
        <w:rPr>
          <w:rFonts w:ascii="Arial" w:hAnsi="Arial" w:cs="Arial"/>
          <w:sz w:val="20"/>
        </w:rPr>
        <w:t>2.</w:t>
      </w:r>
      <w:r w:rsidRPr="00134658">
        <w:rPr>
          <w:rFonts w:ascii="Arial" w:hAnsi="Arial" w:cs="Arial"/>
          <w:sz w:val="20"/>
        </w:rPr>
        <w:tab/>
        <w:t>ZAMAWIAJĄCY przyjmuje do przetwarzania dane osobowe osób zatrudnionych do realizacji niniejszej umowy w celu wydania tym osobom przez ORLEN Ochrona Sp. z o.o. przepustek oraz umożliwienia wejścia na teren ORLEN S.A.</w:t>
      </w:r>
    </w:p>
    <w:p w14:paraId="19B58EF2" w14:textId="77777777" w:rsidR="00844E14" w:rsidRPr="00134658" w:rsidRDefault="00844E14" w:rsidP="00844E14">
      <w:pPr>
        <w:pStyle w:val="Zwykytekst"/>
        <w:jc w:val="both"/>
        <w:rPr>
          <w:rFonts w:ascii="Arial" w:hAnsi="Arial" w:cs="Arial"/>
          <w:b/>
          <w:u w:val="single"/>
        </w:rPr>
      </w:pPr>
    </w:p>
    <w:p w14:paraId="653988BE"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12 – PRZEDSTAWICIELE STRON</w:t>
      </w:r>
    </w:p>
    <w:p w14:paraId="6B3FCF04" w14:textId="77777777" w:rsidR="00844E14" w:rsidRPr="00134658" w:rsidRDefault="00844E14" w:rsidP="00844E14">
      <w:pPr>
        <w:pStyle w:val="Zwykytekst"/>
        <w:spacing w:before="120"/>
        <w:jc w:val="both"/>
        <w:rPr>
          <w:rFonts w:ascii="Arial" w:hAnsi="Arial" w:cs="Arial"/>
        </w:rPr>
      </w:pPr>
      <w:r w:rsidRPr="00134658">
        <w:rPr>
          <w:rFonts w:ascii="Arial" w:hAnsi="Arial" w:cs="Arial"/>
        </w:rPr>
        <w:t>Przedstawicielami Stron na terenie budowy będą:</w:t>
      </w:r>
    </w:p>
    <w:p w14:paraId="09F5BF2C" w14:textId="77777777" w:rsidR="00844E14" w:rsidRPr="00134658" w:rsidRDefault="00844E14" w:rsidP="0054633D">
      <w:pPr>
        <w:pStyle w:val="Zwykytekst"/>
        <w:numPr>
          <w:ilvl w:val="0"/>
          <w:numId w:val="7"/>
        </w:numPr>
        <w:tabs>
          <w:tab w:val="left" w:pos="426"/>
        </w:tabs>
        <w:ind w:left="426" w:hanging="426"/>
        <w:jc w:val="both"/>
        <w:rPr>
          <w:rFonts w:ascii="Arial" w:hAnsi="Arial" w:cs="Arial"/>
        </w:rPr>
      </w:pPr>
      <w:r w:rsidRPr="00134658">
        <w:rPr>
          <w:rFonts w:ascii="Arial" w:hAnsi="Arial" w:cs="Arial"/>
        </w:rPr>
        <w:t xml:space="preserve">Ze strony ZAMAWIAJĄCEGO </w:t>
      </w:r>
    </w:p>
    <w:p w14:paraId="33B3B20F" w14:textId="77777777" w:rsidR="00844E14" w:rsidRPr="00134658" w:rsidRDefault="00844E14" w:rsidP="00844E14">
      <w:pPr>
        <w:pStyle w:val="Zwykytekst"/>
        <w:ind w:firstLine="426"/>
        <w:jc w:val="both"/>
        <w:rPr>
          <w:rFonts w:ascii="Arial" w:hAnsi="Arial" w:cs="Arial"/>
        </w:rPr>
      </w:pPr>
      <w:r w:rsidRPr="00134658">
        <w:rPr>
          <w:rFonts w:ascii="Arial" w:hAnsi="Arial" w:cs="Arial"/>
        </w:rPr>
        <w:t>-  Kierownik Projektu –  ……………………………………………….</w:t>
      </w:r>
    </w:p>
    <w:p w14:paraId="0FC2B056" w14:textId="77777777" w:rsidR="00844E14" w:rsidRPr="00134658" w:rsidRDefault="00844E14" w:rsidP="00844E14">
      <w:pPr>
        <w:pStyle w:val="Zwykytekst"/>
        <w:jc w:val="both"/>
        <w:rPr>
          <w:rFonts w:ascii="Arial" w:hAnsi="Arial" w:cs="Arial"/>
        </w:rPr>
      </w:pPr>
    </w:p>
    <w:p w14:paraId="3AF38046" w14:textId="77777777" w:rsidR="00844E14" w:rsidRPr="00134658" w:rsidRDefault="00844E14" w:rsidP="00844E14">
      <w:pPr>
        <w:pStyle w:val="Zwykytekst"/>
        <w:ind w:left="426" w:hanging="426"/>
        <w:jc w:val="both"/>
        <w:rPr>
          <w:rFonts w:ascii="Arial" w:hAnsi="Arial" w:cs="Arial"/>
        </w:rPr>
      </w:pPr>
      <w:r w:rsidRPr="00134658">
        <w:rPr>
          <w:rFonts w:ascii="Arial" w:hAnsi="Arial" w:cs="Arial"/>
        </w:rPr>
        <w:t>2.</w:t>
      </w:r>
      <w:r w:rsidRPr="00134658">
        <w:rPr>
          <w:rFonts w:ascii="Arial" w:hAnsi="Arial" w:cs="Arial"/>
        </w:rPr>
        <w:tab/>
        <w:t xml:space="preserve">Ze strony WYKONAWCY </w:t>
      </w:r>
    </w:p>
    <w:p w14:paraId="2A8CDDA4" w14:textId="77777777" w:rsidR="00844E14" w:rsidRPr="00134658" w:rsidRDefault="00844E14" w:rsidP="00844E14">
      <w:pPr>
        <w:pStyle w:val="Zwykytekst"/>
        <w:ind w:left="426"/>
        <w:jc w:val="both"/>
        <w:rPr>
          <w:rFonts w:ascii="Arial" w:hAnsi="Arial" w:cs="Arial"/>
          <w:color w:val="000000"/>
        </w:rPr>
      </w:pPr>
      <w:r w:rsidRPr="00134658">
        <w:rPr>
          <w:rFonts w:ascii="Arial" w:eastAsia="Symbol" w:hAnsi="Arial" w:cs="Arial"/>
          <w:color w:val="000000"/>
        </w:rPr>
        <w:t></w:t>
      </w:r>
      <w:r w:rsidRPr="00134658">
        <w:rPr>
          <w:rFonts w:ascii="Arial" w:hAnsi="Arial" w:cs="Arial"/>
          <w:color w:val="000000"/>
        </w:rPr>
        <w:t xml:space="preserve"> Kierownik Projektu  - ……………………………………………………</w:t>
      </w:r>
    </w:p>
    <w:p w14:paraId="791F98BE" w14:textId="77777777" w:rsidR="00844E14" w:rsidRDefault="00844E14" w:rsidP="00844E14">
      <w:pPr>
        <w:pStyle w:val="Zwykytekst"/>
        <w:ind w:left="426"/>
        <w:jc w:val="both"/>
        <w:rPr>
          <w:rFonts w:ascii="Arial" w:hAnsi="Arial" w:cs="Arial"/>
          <w:color w:val="000000"/>
        </w:rPr>
      </w:pPr>
      <w:r w:rsidRPr="00134658">
        <w:rPr>
          <w:rFonts w:ascii="Arial" w:hAnsi="Arial" w:cs="Arial"/>
          <w:color w:val="000000"/>
        </w:rPr>
        <w:t xml:space="preserve">    Kierownik Budowy -  ……………………………………………………….. </w:t>
      </w:r>
    </w:p>
    <w:p w14:paraId="4C33ABC1" w14:textId="259F4057" w:rsidR="00844E14" w:rsidRPr="00134658" w:rsidRDefault="00844E14" w:rsidP="00844E14">
      <w:pPr>
        <w:pStyle w:val="Zwykytekst"/>
        <w:ind w:left="426"/>
        <w:jc w:val="both"/>
        <w:rPr>
          <w:rFonts w:ascii="Arial" w:hAnsi="Arial" w:cs="Arial"/>
          <w:color w:val="000000"/>
        </w:rPr>
      </w:pPr>
      <w:r>
        <w:rPr>
          <w:rFonts w:ascii="Arial" w:hAnsi="Arial" w:cs="Arial"/>
          <w:color w:val="000000"/>
        </w:rPr>
        <w:t xml:space="preserve">Zmiana ww. osób nie wymaga aneksu do </w:t>
      </w:r>
      <w:r w:rsidR="005F7F6B">
        <w:rPr>
          <w:rFonts w:ascii="Arial" w:hAnsi="Arial" w:cs="Arial"/>
          <w:color w:val="000000"/>
        </w:rPr>
        <w:t>U</w:t>
      </w:r>
      <w:r>
        <w:rPr>
          <w:rFonts w:ascii="Arial" w:hAnsi="Arial" w:cs="Arial"/>
          <w:color w:val="000000"/>
        </w:rPr>
        <w:t>mowy a do jej skuteczności wystarczające jest powiadomienie pisemne drugiej Strony.</w:t>
      </w:r>
    </w:p>
    <w:p w14:paraId="7550F954" w14:textId="77777777" w:rsidR="00844E14" w:rsidRPr="00134658" w:rsidRDefault="00844E14" w:rsidP="00844E14">
      <w:pPr>
        <w:pStyle w:val="Zwykytekst"/>
        <w:ind w:left="426"/>
        <w:jc w:val="both"/>
        <w:rPr>
          <w:rFonts w:ascii="Arial" w:hAnsi="Arial" w:cs="Arial"/>
          <w:color w:val="000000"/>
        </w:rPr>
      </w:pPr>
      <w:r w:rsidRPr="00134658">
        <w:rPr>
          <w:rFonts w:ascii="Arial" w:hAnsi="Arial" w:cs="Arial"/>
          <w:color w:val="000000"/>
        </w:rPr>
        <w:t xml:space="preserve">   </w:t>
      </w:r>
    </w:p>
    <w:p w14:paraId="3E7A1323" w14:textId="77777777" w:rsidR="00844E14" w:rsidRPr="00134658" w:rsidRDefault="00844E14" w:rsidP="00844E14">
      <w:pPr>
        <w:pStyle w:val="Zwykytekst"/>
        <w:jc w:val="both"/>
        <w:rPr>
          <w:rFonts w:ascii="Arial" w:hAnsi="Arial" w:cs="Arial"/>
          <w:b/>
          <w:u w:val="single"/>
        </w:rPr>
      </w:pPr>
    </w:p>
    <w:p w14:paraId="6C3CF6DC"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13 – ODBIORY</w:t>
      </w:r>
    </w:p>
    <w:p w14:paraId="79D74B42" w14:textId="77777777" w:rsidR="00844E14" w:rsidRPr="00134658" w:rsidRDefault="00844E14" w:rsidP="00844E14">
      <w:pPr>
        <w:pStyle w:val="Zwykytekst"/>
        <w:jc w:val="both"/>
        <w:rPr>
          <w:rFonts w:ascii="Arial" w:hAnsi="Arial" w:cs="Arial"/>
          <w:b/>
          <w:u w:val="single"/>
        </w:rPr>
      </w:pPr>
    </w:p>
    <w:p w14:paraId="536F0E33" w14:textId="77777777" w:rsidR="00844E14" w:rsidRPr="00134658" w:rsidRDefault="00844E14" w:rsidP="00844E14">
      <w:pPr>
        <w:pStyle w:val="Zwykytekst"/>
        <w:jc w:val="both"/>
        <w:rPr>
          <w:rFonts w:ascii="Arial" w:hAnsi="Arial" w:cs="Arial"/>
        </w:rPr>
      </w:pPr>
      <w:r w:rsidRPr="00134658">
        <w:rPr>
          <w:rFonts w:ascii="Arial" w:hAnsi="Arial" w:cs="Arial"/>
        </w:rPr>
        <w:t>Strony ustalają tryb związany z odbiorami robót:</w:t>
      </w:r>
    </w:p>
    <w:p w14:paraId="668091AB" w14:textId="77777777" w:rsidR="00844E14" w:rsidRPr="00134658" w:rsidRDefault="00844E14" w:rsidP="00844E14">
      <w:pPr>
        <w:pStyle w:val="Zwykytekst"/>
        <w:jc w:val="both"/>
        <w:rPr>
          <w:rFonts w:ascii="Arial" w:hAnsi="Arial" w:cs="Arial"/>
        </w:rPr>
      </w:pPr>
    </w:p>
    <w:p w14:paraId="6D613079" w14:textId="69740A6B" w:rsidR="00844E14" w:rsidRPr="00134658" w:rsidRDefault="00844E14" w:rsidP="00844E14">
      <w:pPr>
        <w:pStyle w:val="Zwykytekst"/>
        <w:jc w:val="both"/>
        <w:rPr>
          <w:rFonts w:ascii="Arial" w:hAnsi="Arial" w:cs="Arial"/>
        </w:rPr>
      </w:pPr>
      <w:r w:rsidRPr="00134658">
        <w:rPr>
          <w:rFonts w:ascii="Arial" w:hAnsi="Arial" w:cs="Arial"/>
        </w:rPr>
        <w:t>1.ZAMAWIAJĄCY dokona odbioru robót zanikowych w terminie do 3 dni roboczych od daty ich zgłoszenia przez WYKONAWCĘ w Dzienniku Budowy. Odbiór robót zanikających lub ulegających zakryciu potwierdzany zostanie przez Inspektora Nadzoru wpisem w Dzienniku Budowy, a w uzasadnionych przypadkach również stosownym protokołem podpisanym przez Strony.</w:t>
      </w:r>
    </w:p>
    <w:p w14:paraId="448D8C9D" w14:textId="23C08948" w:rsidR="00844E14" w:rsidRPr="00134658" w:rsidRDefault="00844E14" w:rsidP="00844E14">
      <w:pPr>
        <w:pStyle w:val="Zwykytekst"/>
        <w:jc w:val="both"/>
        <w:rPr>
          <w:rFonts w:ascii="Arial" w:hAnsi="Arial" w:cs="Arial"/>
        </w:rPr>
      </w:pPr>
      <w:r w:rsidRPr="00134658">
        <w:rPr>
          <w:rFonts w:ascii="Arial" w:hAnsi="Arial" w:cs="Arial"/>
        </w:rPr>
        <w:t xml:space="preserve">2.Częściowy odbiór robót dokonywany jest w celu prowadzenia bieżących rozliczeń, o których mowa w </w:t>
      </w:r>
      <w:r w:rsidR="0040692C">
        <w:rPr>
          <w:rFonts w:ascii="Arial" w:hAnsi="Arial" w:cs="Arial"/>
        </w:rPr>
        <w:t>Art.</w:t>
      </w:r>
      <w:r w:rsidRPr="00134658">
        <w:rPr>
          <w:rFonts w:ascii="Arial" w:hAnsi="Arial" w:cs="Arial"/>
        </w:rPr>
        <w:t>6 ust. 2</w:t>
      </w:r>
      <w:r w:rsidR="0040692C">
        <w:rPr>
          <w:rFonts w:ascii="Arial" w:hAnsi="Arial" w:cs="Arial"/>
        </w:rPr>
        <w:t xml:space="preserve"> Umowy</w:t>
      </w:r>
      <w:r w:rsidRPr="00134658">
        <w:rPr>
          <w:rFonts w:ascii="Arial" w:hAnsi="Arial" w:cs="Arial"/>
        </w:rPr>
        <w:t>.</w:t>
      </w:r>
    </w:p>
    <w:p w14:paraId="05584A37" w14:textId="77777777" w:rsidR="00844E14" w:rsidRPr="00134658" w:rsidRDefault="00844E14" w:rsidP="00844E14">
      <w:pPr>
        <w:pStyle w:val="Zwykytekst"/>
        <w:jc w:val="both"/>
        <w:rPr>
          <w:rFonts w:ascii="Arial" w:hAnsi="Arial" w:cs="Arial"/>
        </w:rPr>
      </w:pPr>
      <w:r w:rsidRPr="00134658">
        <w:rPr>
          <w:rFonts w:ascii="Arial" w:hAnsi="Arial" w:cs="Arial"/>
        </w:rPr>
        <w:t>3.Strony dokonywać będą odbiorów częściowych raz w miesiącu określając stan zaawansowania robót wraz z oceną ich jakości.</w:t>
      </w:r>
    </w:p>
    <w:p w14:paraId="2723D807" w14:textId="23CF1F87" w:rsidR="00844E14" w:rsidRPr="00134658" w:rsidRDefault="00844E14" w:rsidP="00844E14">
      <w:pPr>
        <w:pStyle w:val="Zwykytekst"/>
        <w:jc w:val="both"/>
        <w:rPr>
          <w:rFonts w:ascii="Arial" w:hAnsi="Arial" w:cs="Arial"/>
        </w:rPr>
      </w:pPr>
      <w:r w:rsidRPr="00134658">
        <w:rPr>
          <w:rFonts w:ascii="Arial" w:hAnsi="Arial" w:cs="Arial"/>
        </w:rPr>
        <w:t>4.Przedmiotem odbiorów inwestorskich, w tym odbioru końcowego jako podstaw rozliczenia finansowego między ZAMAWIAJĄCYM a WYKONAWCĄ będą roboty budowlane określone w przekazanych projektach technicznych, uzupełnionych wpisami w KNA i zapisami do Dziennika Budowy. Zamawiający rozpocznie czynności odbiorowe   w terminie 7dni od daty pisemnego zgłoszenia gotowości do dokonania odbioru przez Wykonawcę . Z czynności odbioru zostanie sporządzony protokół zawierający wszelkie ustalenia dokonane w toku odbioru, zastrzeżenia i wady(usterki) oraz terminy wyznaczone do usunięcia stwierdzonych wad i usterek.</w:t>
      </w:r>
    </w:p>
    <w:p w14:paraId="2523594A" w14:textId="77777777" w:rsidR="00844E14" w:rsidRPr="00134658" w:rsidRDefault="00844E14" w:rsidP="00844E14">
      <w:pPr>
        <w:pStyle w:val="Zwykytekst"/>
        <w:jc w:val="both"/>
        <w:rPr>
          <w:rFonts w:ascii="Arial" w:hAnsi="Arial" w:cs="Arial"/>
        </w:rPr>
      </w:pPr>
      <w:r w:rsidRPr="00134658">
        <w:rPr>
          <w:rFonts w:ascii="Arial" w:hAnsi="Arial" w:cs="Arial"/>
        </w:rPr>
        <w:lastRenderedPageBreak/>
        <w:t>5.Zamawiający dokona odbiorów częściowych w okresie najpóźniej do 7-go dnia każdego miesiąca. Z czynności odbioru zostanie sporządzony protokół zawierający wszelkie ustalenia dokonane w toku odbioru.</w:t>
      </w:r>
    </w:p>
    <w:p w14:paraId="58253011" w14:textId="021E6ACB" w:rsidR="00844E14" w:rsidRPr="00134658" w:rsidRDefault="00844E14" w:rsidP="00844E14">
      <w:pPr>
        <w:pStyle w:val="Zwykytekst"/>
        <w:jc w:val="both"/>
        <w:rPr>
          <w:rFonts w:ascii="Arial" w:hAnsi="Arial" w:cs="Arial"/>
        </w:rPr>
      </w:pPr>
      <w:r w:rsidRPr="00134658">
        <w:rPr>
          <w:rFonts w:ascii="Arial" w:hAnsi="Arial" w:cs="Arial"/>
        </w:rPr>
        <w:t xml:space="preserve">6.Odbiory dokonywane będą ze strony ZAMAWIAJĄCEGO przez Kierownika Budowy i Kierownika Projektu, ze strony WYKONAWCY przez Kierownika </w:t>
      </w:r>
      <w:r w:rsidR="0040692C">
        <w:rPr>
          <w:rFonts w:ascii="Arial" w:hAnsi="Arial" w:cs="Arial"/>
        </w:rPr>
        <w:t>Budowy</w:t>
      </w:r>
      <w:r w:rsidRPr="00134658">
        <w:rPr>
          <w:rFonts w:ascii="Arial" w:hAnsi="Arial" w:cs="Arial"/>
        </w:rPr>
        <w:t>.</w:t>
      </w:r>
    </w:p>
    <w:p w14:paraId="25B1E142" w14:textId="77777777" w:rsidR="00844E14" w:rsidRPr="00134658" w:rsidRDefault="00844E14" w:rsidP="00844E14">
      <w:pPr>
        <w:pStyle w:val="Zwykytekst"/>
        <w:jc w:val="both"/>
        <w:rPr>
          <w:rFonts w:ascii="Arial" w:hAnsi="Arial" w:cs="Arial"/>
        </w:rPr>
      </w:pPr>
    </w:p>
    <w:p w14:paraId="341B55BA" w14:textId="77777777" w:rsidR="00844E14" w:rsidRPr="00134658" w:rsidRDefault="00844E14" w:rsidP="00844E14">
      <w:pPr>
        <w:pStyle w:val="Zwykytekst"/>
        <w:spacing w:before="120"/>
        <w:jc w:val="both"/>
        <w:rPr>
          <w:rFonts w:ascii="Arial" w:hAnsi="Arial" w:cs="Arial"/>
        </w:rPr>
      </w:pPr>
      <w:r w:rsidRPr="00134658">
        <w:rPr>
          <w:rFonts w:ascii="Arial" w:eastAsia="Batang" w:hAnsi="Arial" w:cs="Arial"/>
          <w:b/>
          <w:u w:val="single"/>
        </w:rPr>
        <w:t>ARTYKUŁ 14 – KARY UMOWNE</w:t>
      </w:r>
    </w:p>
    <w:p w14:paraId="17B4959E" w14:textId="77777777" w:rsidR="00844E14" w:rsidRPr="00134658" w:rsidRDefault="00844E14" w:rsidP="00844E14">
      <w:pPr>
        <w:numPr>
          <w:ilvl w:val="0"/>
          <w:numId w:val="3"/>
        </w:numPr>
        <w:tabs>
          <w:tab w:val="left" w:pos="426"/>
        </w:tabs>
        <w:spacing w:before="120"/>
        <w:ind w:left="284" w:hanging="284"/>
        <w:jc w:val="both"/>
        <w:rPr>
          <w:rFonts w:ascii="Arial" w:eastAsia="Batang" w:hAnsi="Arial" w:cs="Arial"/>
        </w:rPr>
      </w:pPr>
      <w:r w:rsidRPr="00134658">
        <w:rPr>
          <w:rFonts w:ascii="Arial" w:eastAsia="Batang" w:hAnsi="Arial" w:cs="Arial"/>
        </w:rPr>
        <w:t>ZAMAWIAJĄCY może naliczyć WYKONAWCY kary umowne:</w:t>
      </w:r>
    </w:p>
    <w:p w14:paraId="05DC8819" w14:textId="5580A38E" w:rsidR="00844E14" w:rsidRPr="00134658" w:rsidRDefault="00844E14" w:rsidP="0054633D">
      <w:pPr>
        <w:pStyle w:val="Tekstpodstawowy"/>
        <w:numPr>
          <w:ilvl w:val="0"/>
          <w:numId w:val="15"/>
        </w:numPr>
        <w:jc w:val="both"/>
        <w:rPr>
          <w:rFonts w:ascii="Arial" w:hAnsi="Arial" w:cs="Arial"/>
          <w:sz w:val="20"/>
        </w:rPr>
      </w:pPr>
      <w:r w:rsidRPr="00134658">
        <w:rPr>
          <w:rFonts w:ascii="Arial" w:eastAsia="Batang" w:hAnsi="Arial" w:cs="Arial"/>
          <w:sz w:val="20"/>
        </w:rPr>
        <w:t xml:space="preserve">w przypadku opóźnienia w realizacji </w:t>
      </w:r>
      <w:r w:rsidR="00C12D25">
        <w:rPr>
          <w:rFonts w:ascii="Arial" w:eastAsia="Batang" w:hAnsi="Arial" w:cs="Arial"/>
          <w:sz w:val="20"/>
        </w:rPr>
        <w:t>P</w:t>
      </w:r>
      <w:r w:rsidRPr="00134658">
        <w:rPr>
          <w:rFonts w:ascii="Arial" w:eastAsia="Batang" w:hAnsi="Arial" w:cs="Arial"/>
          <w:sz w:val="20"/>
        </w:rPr>
        <w:t xml:space="preserve">rzedmiotu </w:t>
      </w:r>
      <w:r w:rsidR="00C12D25">
        <w:rPr>
          <w:rFonts w:ascii="Arial" w:eastAsia="Batang" w:hAnsi="Arial" w:cs="Arial"/>
          <w:sz w:val="20"/>
        </w:rPr>
        <w:t>U</w:t>
      </w:r>
      <w:r w:rsidRPr="00134658">
        <w:rPr>
          <w:rFonts w:ascii="Arial" w:eastAsia="Batang" w:hAnsi="Arial" w:cs="Arial"/>
          <w:sz w:val="20"/>
        </w:rPr>
        <w:t xml:space="preserve">mowy </w:t>
      </w:r>
      <w:r>
        <w:rPr>
          <w:rFonts w:ascii="Arial" w:eastAsia="Batang" w:hAnsi="Arial" w:cs="Arial"/>
          <w:sz w:val="20"/>
        </w:rPr>
        <w:t xml:space="preserve">(art. 3 ust. 1 lit. b) </w:t>
      </w:r>
      <w:r w:rsidRPr="00134658">
        <w:rPr>
          <w:rFonts w:ascii="Arial" w:eastAsia="Batang" w:hAnsi="Arial" w:cs="Arial"/>
          <w:sz w:val="20"/>
        </w:rPr>
        <w:t>w wysokości 0,</w:t>
      </w:r>
      <w:r w:rsidRPr="00134658">
        <w:rPr>
          <w:rFonts w:ascii="Arial" w:hAnsi="Arial" w:cs="Arial"/>
          <w:sz w:val="20"/>
        </w:rPr>
        <w:t>2</w:t>
      </w:r>
      <w:r w:rsidRPr="00134658">
        <w:rPr>
          <w:rFonts w:ascii="Arial" w:eastAsia="Batang" w:hAnsi="Arial" w:cs="Arial"/>
          <w:sz w:val="20"/>
        </w:rPr>
        <w:t xml:space="preserve">% wartości netto </w:t>
      </w:r>
      <w:r w:rsidR="009C7D4E">
        <w:rPr>
          <w:rFonts w:ascii="Arial" w:eastAsia="Batang" w:hAnsi="Arial" w:cs="Arial"/>
          <w:sz w:val="20"/>
        </w:rPr>
        <w:t>U</w:t>
      </w:r>
      <w:r w:rsidRPr="00134658">
        <w:rPr>
          <w:rFonts w:ascii="Arial" w:eastAsia="Batang" w:hAnsi="Arial" w:cs="Arial"/>
          <w:sz w:val="20"/>
        </w:rPr>
        <w:t>mowy za każdy dzień</w:t>
      </w:r>
      <w:r>
        <w:rPr>
          <w:rFonts w:ascii="Arial" w:eastAsia="Batang" w:hAnsi="Arial" w:cs="Arial"/>
          <w:sz w:val="20"/>
        </w:rPr>
        <w:t xml:space="preserve"> opóźnienia</w:t>
      </w:r>
      <w:r w:rsidRPr="00134658">
        <w:rPr>
          <w:rFonts w:ascii="Arial" w:eastAsia="Batang" w:hAnsi="Arial" w:cs="Arial"/>
          <w:sz w:val="20"/>
        </w:rPr>
        <w:t>,</w:t>
      </w:r>
    </w:p>
    <w:p w14:paraId="785DD54F" w14:textId="430F62D7" w:rsidR="00844E14" w:rsidRPr="00134658" w:rsidRDefault="00844E14" w:rsidP="0054633D">
      <w:pPr>
        <w:pStyle w:val="Tekstpodstawowy"/>
        <w:numPr>
          <w:ilvl w:val="0"/>
          <w:numId w:val="15"/>
        </w:numPr>
        <w:jc w:val="both"/>
        <w:rPr>
          <w:rFonts w:ascii="Arial" w:hAnsi="Arial" w:cs="Arial"/>
          <w:sz w:val="20"/>
        </w:rPr>
      </w:pPr>
      <w:r w:rsidRPr="00134658">
        <w:rPr>
          <w:rFonts w:ascii="Arial" w:eastAsia="Batang" w:hAnsi="Arial" w:cs="Arial"/>
          <w:sz w:val="20"/>
        </w:rPr>
        <w:t>w przypadku opóźnienia w realizacji wskazanych w Harmonogramie prac będących terminami pośrednimi w wysokości 0,</w:t>
      </w:r>
      <w:r w:rsidRPr="00134658">
        <w:rPr>
          <w:rFonts w:ascii="Arial" w:hAnsi="Arial" w:cs="Arial"/>
          <w:sz w:val="20"/>
        </w:rPr>
        <w:t>2</w:t>
      </w:r>
      <w:r w:rsidRPr="00134658">
        <w:rPr>
          <w:rFonts w:ascii="Arial" w:eastAsia="Batang" w:hAnsi="Arial" w:cs="Arial"/>
          <w:sz w:val="20"/>
        </w:rPr>
        <w:t xml:space="preserve">% wartości netto </w:t>
      </w:r>
      <w:r w:rsidR="009C7D4E">
        <w:rPr>
          <w:rFonts w:ascii="Arial" w:eastAsia="Batang" w:hAnsi="Arial" w:cs="Arial"/>
          <w:sz w:val="20"/>
        </w:rPr>
        <w:t>U</w:t>
      </w:r>
      <w:r w:rsidRPr="00134658">
        <w:rPr>
          <w:rFonts w:ascii="Arial" w:eastAsia="Batang" w:hAnsi="Arial" w:cs="Arial"/>
          <w:sz w:val="20"/>
        </w:rPr>
        <w:t>mowy za każdy dzień opóźnienia,</w:t>
      </w:r>
    </w:p>
    <w:p w14:paraId="42CD3AAD" w14:textId="404FAD4B" w:rsidR="00844E14" w:rsidRPr="00134658" w:rsidRDefault="00844E14" w:rsidP="0054633D">
      <w:pPr>
        <w:pStyle w:val="Tekstpodstawowy"/>
        <w:numPr>
          <w:ilvl w:val="0"/>
          <w:numId w:val="15"/>
        </w:numPr>
        <w:tabs>
          <w:tab w:val="left" w:pos="567"/>
        </w:tabs>
        <w:jc w:val="both"/>
        <w:rPr>
          <w:rFonts w:ascii="Arial" w:hAnsi="Arial" w:cs="Arial"/>
          <w:sz w:val="20"/>
        </w:rPr>
      </w:pPr>
      <w:r w:rsidRPr="00134658">
        <w:rPr>
          <w:rFonts w:ascii="Arial" w:eastAsia="Batang" w:hAnsi="Arial" w:cs="Arial"/>
          <w:sz w:val="20"/>
        </w:rPr>
        <w:t>w przypadku opóźnienia w usunięciu stwierdzonych przy odbiorze lub w okresie trwania gwarancji usterek w wysokości 0,</w:t>
      </w:r>
      <w:r w:rsidRPr="00134658">
        <w:rPr>
          <w:rFonts w:ascii="Arial" w:hAnsi="Arial" w:cs="Arial"/>
          <w:sz w:val="20"/>
        </w:rPr>
        <w:t>2</w:t>
      </w:r>
      <w:r w:rsidRPr="00134658">
        <w:rPr>
          <w:rFonts w:ascii="Arial" w:eastAsia="Batang" w:hAnsi="Arial" w:cs="Arial"/>
          <w:sz w:val="20"/>
        </w:rPr>
        <w:t xml:space="preserve">% wartości netto </w:t>
      </w:r>
      <w:r w:rsidR="009C7D4E">
        <w:rPr>
          <w:rFonts w:ascii="Arial" w:eastAsia="Batang" w:hAnsi="Arial" w:cs="Arial"/>
          <w:sz w:val="20"/>
        </w:rPr>
        <w:t>U</w:t>
      </w:r>
      <w:r w:rsidRPr="00134658">
        <w:rPr>
          <w:rFonts w:ascii="Arial" w:eastAsia="Batang" w:hAnsi="Arial" w:cs="Arial"/>
          <w:sz w:val="20"/>
        </w:rPr>
        <w:t>mowy za każdy dzień opóźnienia,</w:t>
      </w:r>
    </w:p>
    <w:p w14:paraId="5650C5CE" w14:textId="77777777" w:rsidR="00844E14" w:rsidRPr="00134658" w:rsidRDefault="00844E14" w:rsidP="0054633D">
      <w:pPr>
        <w:pStyle w:val="Tekstpodstawowy"/>
        <w:numPr>
          <w:ilvl w:val="0"/>
          <w:numId w:val="15"/>
        </w:numPr>
        <w:tabs>
          <w:tab w:val="left" w:pos="993"/>
        </w:tabs>
        <w:ind w:left="993" w:right="0" w:hanging="284"/>
        <w:jc w:val="both"/>
        <w:rPr>
          <w:rFonts w:ascii="Arial" w:eastAsia="Batang" w:hAnsi="Arial" w:cs="Arial"/>
          <w:sz w:val="20"/>
        </w:rPr>
      </w:pPr>
      <w:r w:rsidRPr="00134658">
        <w:rPr>
          <w:rFonts w:ascii="Arial" w:eastAsia="Batang" w:hAnsi="Arial" w:cs="Arial"/>
          <w:sz w:val="20"/>
        </w:rPr>
        <w:t xml:space="preserve">w przypadku nie przestrzegania postanowień zawartych w Zasadach postępowania w zakresie </w:t>
      </w:r>
      <w:r>
        <w:rPr>
          <w:rFonts w:ascii="Arial" w:eastAsia="Batang" w:hAnsi="Arial" w:cs="Arial"/>
          <w:sz w:val="20"/>
        </w:rPr>
        <w:t xml:space="preserve">  </w:t>
      </w:r>
      <w:r w:rsidRPr="00134658">
        <w:rPr>
          <w:rFonts w:ascii="Arial" w:eastAsia="Batang" w:hAnsi="Arial" w:cs="Arial"/>
          <w:sz w:val="20"/>
        </w:rPr>
        <w:t>infrastruktury telekomunikacyjnej (Załącznik nr 3) w wysokości 20 000 złotych za pierwsze zdarzenie i 40 000 złotych za każde następne,</w:t>
      </w:r>
    </w:p>
    <w:p w14:paraId="73C14A32" w14:textId="4BB7F242" w:rsidR="00844E14" w:rsidRPr="00134658" w:rsidRDefault="00844E14" w:rsidP="0054633D">
      <w:pPr>
        <w:pStyle w:val="Tekstpodstawowy"/>
        <w:numPr>
          <w:ilvl w:val="0"/>
          <w:numId w:val="15"/>
        </w:numPr>
        <w:tabs>
          <w:tab w:val="left" w:pos="851"/>
        </w:tabs>
        <w:ind w:left="993" w:right="0" w:hanging="284"/>
        <w:jc w:val="both"/>
        <w:rPr>
          <w:rFonts w:ascii="Arial" w:eastAsia="Batang" w:hAnsi="Arial" w:cs="Arial"/>
          <w:sz w:val="20"/>
        </w:rPr>
      </w:pPr>
      <w:r w:rsidRPr="00134658">
        <w:rPr>
          <w:rFonts w:ascii="Arial" w:eastAsia="Batang" w:hAnsi="Arial" w:cs="Arial"/>
          <w:sz w:val="20"/>
        </w:rPr>
        <w:t xml:space="preserve">w przypadku zaangażowania </w:t>
      </w:r>
      <w:r w:rsidR="009C7D4E">
        <w:rPr>
          <w:rFonts w:ascii="Arial" w:eastAsia="Batang" w:hAnsi="Arial" w:cs="Arial"/>
          <w:sz w:val="20"/>
        </w:rPr>
        <w:t>p</w:t>
      </w:r>
      <w:r w:rsidRPr="00134658">
        <w:rPr>
          <w:rFonts w:ascii="Arial" w:eastAsia="Batang" w:hAnsi="Arial" w:cs="Arial"/>
          <w:sz w:val="20"/>
        </w:rPr>
        <w:t>odwykonawcy bez zgody ZAMAWIAJĄCEGO w wysokości 100 000 złotych</w:t>
      </w:r>
      <w:r w:rsidR="009C7D4E">
        <w:rPr>
          <w:rFonts w:ascii="Arial" w:eastAsia="Batang" w:hAnsi="Arial" w:cs="Arial"/>
          <w:sz w:val="20"/>
        </w:rPr>
        <w:t xml:space="preserve"> za każdy przypadek</w:t>
      </w:r>
      <w:r w:rsidRPr="00134658">
        <w:rPr>
          <w:rFonts w:ascii="Arial" w:eastAsia="Batang" w:hAnsi="Arial" w:cs="Arial"/>
          <w:sz w:val="20"/>
        </w:rPr>
        <w:t>,</w:t>
      </w:r>
    </w:p>
    <w:p w14:paraId="5948629D" w14:textId="6AD5A9E9" w:rsidR="00844E14" w:rsidRPr="00134658" w:rsidRDefault="009C7D4E" w:rsidP="0054633D">
      <w:pPr>
        <w:pStyle w:val="Tekstpodstawowy"/>
        <w:numPr>
          <w:ilvl w:val="0"/>
          <w:numId w:val="15"/>
        </w:numPr>
        <w:ind w:left="993" w:right="0" w:hanging="284"/>
        <w:jc w:val="both"/>
        <w:rPr>
          <w:rFonts w:ascii="Arial" w:eastAsia="Batang" w:hAnsi="Arial" w:cs="Arial"/>
          <w:sz w:val="20"/>
        </w:rPr>
      </w:pPr>
      <w:r>
        <w:rPr>
          <w:rFonts w:ascii="Arial" w:eastAsia="Batang" w:hAnsi="Arial" w:cs="Arial"/>
          <w:sz w:val="20"/>
        </w:rPr>
        <w:t xml:space="preserve">każdorazowo </w:t>
      </w:r>
      <w:r w:rsidR="00844E14" w:rsidRPr="00134658">
        <w:rPr>
          <w:rFonts w:ascii="Arial" w:eastAsia="Batang" w:hAnsi="Arial" w:cs="Arial"/>
          <w:sz w:val="20"/>
        </w:rPr>
        <w:t>za nie przestrzeganie aktów organizacyjnych, obowiązujących na terenie Zakładu Produkcyjnego ORLEN SA w wysokości i do sumy kwot przewidzianych w tych dokumentach.</w:t>
      </w:r>
    </w:p>
    <w:p w14:paraId="48FC0404" w14:textId="77777777" w:rsidR="00844E14" w:rsidRPr="00134658" w:rsidRDefault="00844E14" w:rsidP="00844E14">
      <w:pPr>
        <w:numPr>
          <w:ilvl w:val="0"/>
          <w:numId w:val="3"/>
        </w:numPr>
        <w:spacing w:before="120"/>
        <w:ind w:left="426" w:hanging="426"/>
        <w:jc w:val="both"/>
        <w:rPr>
          <w:rFonts w:ascii="Arial" w:eastAsia="Batang" w:hAnsi="Arial" w:cs="Arial"/>
        </w:rPr>
      </w:pPr>
      <w:r w:rsidRPr="00134658">
        <w:rPr>
          <w:rFonts w:ascii="Arial" w:eastAsia="Batang" w:hAnsi="Arial" w:cs="Arial"/>
        </w:rPr>
        <w:t>Strony zastrzegają sobie możliwość dochodzenia odszkodowań na zasadach ogólnych przewyższających wysokość kar umownych.</w:t>
      </w:r>
    </w:p>
    <w:p w14:paraId="0732E546" w14:textId="57B23661" w:rsidR="00844E14" w:rsidRDefault="00844E14" w:rsidP="00844E14">
      <w:pPr>
        <w:numPr>
          <w:ilvl w:val="0"/>
          <w:numId w:val="3"/>
        </w:numPr>
        <w:spacing w:before="120"/>
        <w:ind w:left="426" w:hanging="426"/>
        <w:jc w:val="both"/>
        <w:rPr>
          <w:rFonts w:ascii="Arial" w:eastAsia="Batang" w:hAnsi="Arial" w:cs="Arial"/>
        </w:rPr>
      </w:pPr>
      <w:r w:rsidRPr="00134658">
        <w:rPr>
          <w:rFonts w:ascii="Arial" w:eastAsia="Batang" w:hAnsi="Arial" w:cs="Arial"/>
        </w:rPr>
        <w:t xml:space="preserve">Kwoty kar umownych mogą być potrącane przez ZAMAWIAJĄCEGO z </w:t>
      </w:r>
      <w:r w:rsidR="00455438">
        <w:rPr>
          <w:rFonts w:ascii="Arial" w:eastAsia="Batang" w:hAnsi="Arial" w:cs="Arial"/>
        </w:rPr>
        <w:t>wierzytelności</w:t>
      </w:r>
      <w:r w:rsidRPr="00134658">
        <w:rPr>
          <w:rFonts w:ascii="Arial" w:eastAsia="Batang" w:hAnsi="Arial" w:cs="Arial"/>
        </w:rPr>
        <w:t xml:space="preserve"> WYKONAWCY.</w:t>
      </w:r>
    </w:p>
    <w:p w14:paraId="147A9476" w14:textId="5C204F5D" w:rsidR="00455438" w:rsidRDefault="00455438" w:rsidP="00455438">
      <w:pPr>
        <w:pStyle w:val="Akapitzlist"/>
        <w:numPr>
          <w:ilvl w:val="0"/>
          <w:numId w:val="3"/>
        </w:numPr>
        <w:rPr>
          <w:rFonts w:ascii="Arial" w:eastAsia="Batang" w:hAnsi="Arial" w:cs="Arial"/>
        </w:rPr>
      </w:pPr>
      <w:r w:rsidRPr="00455438">
        <w:rPr>
          <w:rFonts w:ascii="Arial" w:eastAsia="Batang" w:hAnsi="Arial" w:cs="Arial"/>
        </w:rPr>
        <w:t>Zapłata przez Wykonawcę naliczonych kar umownych nastąpi na podstawie wystawionych przez Zamawiającego bot obciążeniowych z 10 - dniowym terminem płatności liczonym od daty wystawienia noty przez Zamawiającego</w:t>
      </w:r>
      <w:r w:rsidR="005A7FBD">
        <w:rPr>
          <w:rFonts w:ascii="Arial" w:eastAsia="Batang" w:hAnsi="Arial" w:cs="Arial"/>
        </w:rPr>
        <w:t>.</w:t>
      </w:r>
    </w:p>
    <w:p w14:paraId="489A5D2F" w14:textId="21E44AFB" w:rsidR="00455438" w:rsidRPr="00D61471" w:rsidRDefault="005A7FBD" w:rsidP="00D61471">
      <w:pPr>
        <w:spacing w:before="120"/>
        <w:ind w:left="426"/>
        <w:jc w:val="both"/>
        <w:rPr>
          <w:rFonts w:ascii="Arial" w:eastAsia="Batang" w:hAnsi="Arial" w:cs="Arial"/>
        </w:rPr>
      </w:pPr>
      <w:r w:rsidRPr="00D61471">
        <w:rPr>
          <w:rFonts w:ascii="Arial" w:eastAsia="Batang" w:hAnsi="Arial" w:cs="Arial"/>
        </w:rPr>
        <w:t xml:space="preserve">Kary umowne określone w niniejszej umowie są niezależne od faktu poniesienia szkody. </w:t>
      </w:r>
    </w:p>
    <w:p w14:paraId="46925D69" w14:textId="77777777" w:rsidR="00844E14" w:rsidRPr="00134658" w:rsidRDefault="00844E14" w:rsidP="00844E14">
      <w:pPr>
        <w:spacing w:before="120"/>
        <w:jc w:val="both"/>
        <w:rPr>
          <w:rFonts w:ascii="Arial" w:eastAsia="Batang" w:hAnsi="Arial" w:cs="Arial"/>
          <w:b/>
          <w:u w:val="single"/>
        </w:rPr>
      </w:pPr>
    </w:p>
    <w:p w14:paraId="78165AB6" w14:textId="77777777" w:rsidR="00844E14" w:rsidRPr="00134658" w:rsidRDefault="00844E14" w:rsidP="00844E14">
      <w:pPr>
        <w:spacing w:before="120"/>
        <w:jc w:val="both"/>
        <w:rPr>
          <w:rFonts w:ascii="Arial" w:eastAsia="Batang" w:hAnsi="Arial" w:cs="Arial"/>
          <w:b/>
          <w:u w:val="single"/>
        </w:rPr>
      </w:pPr>
      <w:r w:rsidRPr="00134658">
        <w:rPr>
          <w:rFonts w:ascii="Arial" w:eastAsia="Batang" w:hAnsi="Arial" w:cs="Arial"/>
          <w:b/>
          <w:u w:val="single"/>
        </w:rPr>
        <w:t>ARTUKUŁ 15 – ODPOWIEDZIALNOŚĆ</w:t>
      </w:r>
    </w:p>
    <w:p w14:paraId="0CA2E298"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1.Wykonawca będzie ponosić względem Zamawiającego odpowiedzialność z tytułu ustawowej rękojmi uregulowanej w przepisach Kodeksu cywilnego, jak również z tytułu Gwarancji, z uwzględnieniem szczególnych postanowień zawartych w niniejszej umowie.</w:t>
      </w:r>
    </w:p>
    <w:p w14:paraId="5FDB990A"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2.Za działania </w:t>
      </w:r>
      <w:r>
        <w:rPr>
          <w:rFonts w:ascii="Arial" w:eastAsia="Batang" w:hAnsi="Arial" w:cs="Arial"/>
        </w:rPr>
        <w:t>lub</w:t>
      </w:r>
      <w:r w:rsidRPr="00134658">
        <w:rPr>
          <w:rFonts w:ascii="Arial" w:eastAsia="Batang" w:hAnsi="Arial" w:cs="Arial"/>
        </w:rPr>
        <w:t xml:space="preserve"> zaniechania Podwykonawców Wykonawca odpowiada jak za własne działania </w:t>
      </w:r>
      <w:r>
        <w:rPr>
          <w:rFonts w:ascii="Arial" w:eastAsia="Batang" w:hAnsi="Arial" w:cs="Arial"/>
        </w:rPr>
        <w:t>lub</w:t>
      </w:r>
      <w:r w:rsidRPr="00134658">
        <w:rPr>
          <w:rFonts w:ascii="Arial" w:eastAsia="Batang" w:hAnsi="Arial" w:cs="Arial"/>
        </w:rPr>
        <w:t xml:space="preserve"> zaniechania.</w:t>
      </w:r>
    </w:p>
    <w:p w14:paraId="068AFAD7" w14:textId="5116501A"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3.Dokonanie przez Zamawiającego odbioru </w:t>
      </w:r>
      <w:r w:rsidR="002C78F6">
        <w:rPr>
          <w:rFonts w:ascii="Arial" w:eastAsia="Batang" w:hAnsi="Arial" w:cs="Arial"/>
        </w:rPr>
        <w:t>d</w:t>
      </w:r>
      <w:r w:rsidRPr="00134658">
        <w:rPr>
          <w:rFonts w:ascii="Arial" w:eastAsia="Batang" w:hAnsi="Arial" w:cs="Arial"/>
        </w:rPr>
        <w:t xml:space="preserve">ostaw lub </w:t>
      </w:r>
      <w:r w:rsidR="002C78F6">
        <w:rPr>
          <w:rFonts w:ascii="Arial" w:eastAsia="Batang" w:hAnsi="Arial" w:cs="Arial"/>
        </w:rPr>
        <w:t>p</w:t>
      </w:r>
      <w:r w:rsidRPr="00134658">
        <w:rPr>
          <w:rFonts w:ascii="Arial" w:eastAsia="Batang" w:hAnsi="Arial" w:cs="Arial"/>
        </w:rPr>
        <w:t>rac nie zwalnia Wykonawcy z odpowiedzialności za nienależyte wykonanie lub niewykonanie zobowiązań Wykonawcy wynikających z niniejszej Umowy.</w:t>
      </w:r>
    </w:p>
    <w:p w14:paraId="1CC5B44B" w14:textId="77777777" w:rsidR="00844E14" w:rsidRPr="00134658" w:rsidRDefault="00844E14" w:rsidP="00844E14">
      <w:pPr>
        <w:spacing w:before="120"/>
        <w:jc w:val="both"/>
        <w:rPr>
          <w:rFonts w:ascii="Arial" w:eastAsia="Batang" w:hAnsi="Arial" w:cs="Arial"/>
        </w:rPr>
      </w:pPr>
    </w:p>
    <w:p w14:paraId="67A25ED6" w14:textId="77777777" w:rsidR="00844E14" w:rsidRPr="00134658" w:rsidRDefault="00844E14" w:rsidP="00844E14">
      <w:pPr>
        <w:spacing w:before="120"/>
        <w:jc w:val="both"/>
        <w:rPr>
          <w:rFonts w:ascii="Arial" w:eastAsia="Batang" w:hAnsi="Arial" w:cs="Arial"/>
          <w:b/>
          <w:u w:val="single"/>
        </w:rPr>
      </w:pPr>
      <w:r w:rsidRPr="00134658">
        <w:rPr>
          <w:rFonts w:ascii="Arial" w:eastAsia="Batang" w:hAnsi="Arial" w:cs="Arial"/>
          <w:b/>
          <w:u w:val="single"/>
        </w:rPr>
        <w:t>ARTYKUŁ 16 – WŁASNOŚĆ INTELEKTUALNA</w:t>
      </w:r>
      <w:r>
        <w:rPr>
          <w:rFonts w:ascii="Arial" w:eastAsia="Batang" w:hAnsi="Arial" w:cs="Arial"/>
          <w:b/>
          <w:u w:val="single"/>
        </w:rPr>
        <w:t>.</w:t>
      </w:r>
    </w:p>
    <w:p w14:paraId="5B1D1D6B" w14:textId="3443E036" w:rsidR="00844E14" w:rsidRPr="00134658" w:rsidRDefault="00844E14" w:rsidP="00844E14">
      <w:pPr>
        <w:spacing w:before="120"/>
        <w:jc w:val="both"/>
        <w:rPr>
          <w:rFonts w:ascii="Arial" w:eastAsia="Batang" w:hAnsi="Arial" w:cs="Arial"/>
        </w:rPr>
      </w:pPr>
      <w:r w:rsidRPr="00134658">
        <w:rPr>
          <w:rFonts w:ascii="Arial" w:eastAsia="Batang" w:hAnsi="Arial" w:cs="Arial"/>
        </w:rPr>
        <w:t>Wykonawca</w:t>
      </w:r>
      <w:r>
        <w:rPr>
          <w:rFonts w:ascii="Arial" w:eastAsia="Batang" w:hAnsi="Arial" w:cs="Arial"/>
        </w:rPr>
        <w:t>, w ramach Wynagrodzenia, o którym mowa w Art. 5 ust. 1</w:t>
      </w:r>
      <w:r w:rsidR="00DA16AE">
        <w:rPr>
          <w:rFonts w:ascii="Arial" w:eastAsia="Batang" w:hAnsi="Arial" w:cs="Arial"/>
        </w:rPr>
        <w:t xml:space="preserve"> Umowy</w:t>
      </w:r>
      <w:r>
        <w:rPr>
          <w:rFonts w:ascii="Arial" w:eastAsia="Batang" w:hAnsi="Arial" w:cs="Arial"/>
        </w:rPr>
        <w:t>,</w:t>
      </w:r>
      <w:r w:rsidRPr="00134658">
        <w:rPr>
          <w:rFonts w:ascii="Arial" w:eastAsia="Batang" w:hAnsi="Arial" w:cs="Arial"/>
        </w:rPr>
        <w:t xml:space="preserve"> przekaże Zamawiającemu pełni</w:t>
      </w:r>
      <w:r>
        <w:rPr>
          <w:rFonts w:ascii="Arial" w:eastAsia="Batang" w:hAnsi="Arial" w:cs="Arial"/>
        </w:rPr>
        <w:t>ę</w:t>
      </w:r>
      <w:r w:rsidRPr="00134658">
        <w:rPr>
          <w:rFonts w:ascii="Arial" w:eastAsia="Batang" w:hAnsi="Arial" w:cs="Arial"/>
        </w:rPr>
        <w:t xml:space="preserve"> </w:t>
      </w:r>
      <w:r>
        <w:rPr>
          <w:rFonts w:ascii="Arial" w:eastAsia="Batang" w:hAnsi="Arial" w:cs="Arial"/>
        </w:rPr>
        <w:t>praw</w:t>
      </w:r>
      <w:r w:rsidRPr="00134658">
        <w:rPr>
          <w:rFonts w:ascii="Arial" w:eastAsia="Batang" w:hAnsi="Arial" w:cs="Arial"/>
        </w:rPr>
        <w:t xml:space="preserve"> majątkowych i autorskich </w:t>
      </w:r>
      <w:r>
        <w:rPr>
          <w:rFonts w:ascii="Arial" w:eastAsia="Batang" w:hAnsi="Arial" w:cs="Arial"/>
        </w:rPr>
        <w:t xml:space="preserve">do </w:t>
      </w:r>
      <w:r w:rsidRPr="00134658">
        <w:rPr>
          <w:rFonts w:ascii="Arial" w:eastAsia="Batang" w:hAnsi="Arial" w:cs="Arial"/>
        </w:rPr>
        <w:t>wykonan</w:t>
      </w:r>
      <w:r>
        <w:rPr>
          <w:rFonts w:ascii="Arial" w:eastAsia="Batang" w:hAnsi="Arial" w:cs="Arial"/>
        </w:rPr>
        <w:t>ego</w:t>
      </w:r>
      <w:r w:rsidRPr="00134658">
        <w:rPr>
          <w:rFonts w:ascii="Arial" w:eastAsia="Batang" w:hAnsi="Arial" w:cs="Arial"/>
        </w:rPr>
        <w:t xml:space="preserve"> </w:t>
      </w:r>
      <w:r w:rsidR="00DA16AE">
        <w:rPr>
          <w:rFonts w:ascii="Arial" w:eastAsia="Batang" w:hAnsi="Arial" w:cs="Arial"/>
        </w:rPr>
        <w:t>P</w:t>
      </w:r>
      <w:r w:rsidRPr="00134658">
        <w:rPr>
          <w:rFonts w:ascii="Arial" w:eastAsia="Batang" w:hAnsi="Arial" w:cs="Arial"/>
        </w:rPr>
        <w:t xml:space="preserve">rzedmiotu </w:t>
      </w:r>
      <w:r w:rsidR="00DA16AE">
        <w:rPr>
          <w:rFonts w:ascii="Arial" w:eastAsia="Batang" w:hAnsi="Arial" w:cs="Arial"/>
        </w:rPr>
        <w:t>U</w:t>
      </w:r>
      <w:r w:rsidRPr="00134658">
        <w:rPr>
          <w:rFonts w:ascii="Arial" w:eastAsia="Batang" w:hAnsi="Arial" w:cs="Arial"/>
        </w:rPr>
        <w:t>mowy i wszystkich je</w:t>
      </w:r>
      <w:r>
        <w:rPr>
          <w:rFonts w:ascii="Arial" w:eastAsia="Batang" w:hAnsi="Arial" w:cs="Arial"/>
        </w:rPr>
        <w:t>go</w:t>
      </w:r>
      <w:r w:rsidRPr="00134658">
        <w:rPr>
          <w:rFonts w:ascii="Arial" w:eastAsia="Batang" w:hAnsi="Arial" w:cs="Arial"/>
        </w:rPr>
        <w:t xml:space="preserve"> elementów. Przekazanie własności prac odbędzie się protokołami odbioru.</w:t>
      </w:r>
    </w:p>
    <w:p w14:paraId="06FE7E5F"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PRAWA AUTORSKIE</w:t>
      </w:r>
    </w:p>
    <w:p w14:paraId="6C42B696"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1. Wykonawca gwarantuje, że nie istnieją żadne obowiązujące patenty lub inne prawa własności przemysłowej, prawa autorskie i inne prawa pokrewne oraz know-how osób trzecich, </w:t>
      </w:r>
      <w:r>
        <w:rPr>
          <w:rFonts w:ascii="Arial" w:eastAsia="Batang" w:hAnsi="Arial" w:cs="Arial"/>
        </w:rPr>
        <w:t xml:space="preserve">tajemnice przedsiębiorstwa osób trzecich, </w:t>
      </w:r>
      <w:r w:rsidRPr="00134658">
        <w:rPr>
          <w:rFonts w:ascii="Arial" w:eastAsia="Batang" w:hAnsi="Arial" w:cs="Arial"/>
        </w:rPr>
        <w:t xml:space="preserve">które mogłyby być naruszone przez Zamawiającego na skutek korzystania lub rozporządzania </w:t>
      </w:r>
      <w:r>
        <w:rPr>
          <w:rFonts w:ascii="Arial" w:eastAsia="Batang" w:hAnsi="Arial" w:cs="Arial"/>
        </w:rPr>
        <w:t>d</w:t>
      </w:r>
      <w:r w:rsidRPr="00134658">
        <w:rPr>
          <w:rFonts w:ascii="Arial" w:eastAsia="Batang" w:hAnsi="Arial" w:cs="Arial"/>
        </w:rPr>
        <w:t xml:space="preserve">okumentacją wykonaną i przekazaną przez Wykonawcę </w:t>
      </w:r>
      <w:r>
        <w:rPr>
          <w:rFonts w:ascii="Arial" w:eastAsia="Batang" w:hAnsi="Arial" w:cs="Arial"/>
        </w:rPr>
        <w:t xml:space="preserve">lub jego podwykonawcę </w:t>
      </w:r>
      <w:r w:rsidRPr="00134658">
        <w:rPr>
          <w:rFonts w:ascii="Arial" w:eastAsia="Batang" w:hAnsi="Arial" w:cs="Arial"/>
        </w:rPr>
        <w:t>na podstawie Umowy</w:t>
      </w:r>
      <w:r>
        <w:rPr>
          <w:rFonts w:ascii="Arial" w:eastAsia="Batang" w:hAnsi="Arial" w:cs="Arial"/>
        </w:rPr>
        <w:t xml:space="preserve"> („Dokumentacja”)</w:t>
      </w:r>
      <w:r w:rsidRPr="00134658">
        <w:rPr>
          <w:rFonts w:ascii="Arial" w:eastAsia="Batang" w:hAnsi="Arial" w:cs="Arial"/>
        </w:rPr>
        <w:t>.</w:t>
      </w:r>
    </w:p>
    <w:p w14:paraId="56637B8C"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2. Wykonawca niniejszym zobowiązuje się do zwolnienia Zamawiającego z odpowiedzialności w przypadku przedstawienia Zamawiającemu jakichkolwiek zarzutów, zastrzeżeń lub roszczeń osób trzecich (w tym autorskich praw majątkowych) w związku z naruszeniem ww. praw oraz do zapłaty na rzecz Zamawiającego wszelkich ewentualnych kosztów (w tym za obsługę prawną) i </w:t>
      </w:r>
      <w:r>
        <w:rPr>
          <w:rFonts w:ascii="Arial" w:eastAsia="Batang" w:hAnsi="Arial" w:cs="Arial"/>
        </w:rPr>
        <w:t xml:space="preserve">strat jakie poniesie </w:t>
      </w:r>
      <w:r w:rsidRPr="00134658">
        <w:rPr>
          <w:rFonts w:ascii="Arial" w:eastAsia="Batang" w:hAnsi="Arial" w:cs="Arial"/>
        </w:rPr>
        <w:t xml:space="preserve"> Zamawiając</w:t>
      </w:r>
      <w:r>
        <w:rPr>
          <w:rFonts w:ascii="Arial" w:eastAsia="Batang" w:hAnsi="Arial" w:cs="Arial"/>
        </w:rPr>
        <w:t>y</w:t>
      </w:r>
      <w:r w:rsidRPr="00134658">
        <w:rPr>
          <w:rFonts w:ascii="Arial" w:eastAsia="Batang" w:hAnsi="Arial" w:cs="Arial"/>
        </w:rPr>
        <w:t>.</w:t>
      </w:r>
    </w:p>
    <w:p w14:paraId="418788CB" w14:textId="5E8CDE1B"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3.1 Wykonawca zobowiązuje się dostarczyć Dokumentację </w:t>
      </w:r>
      <w:r w:rsidR="003653C9">
        <w:rPr>
          <w:rFonts w:ascii="Arial" w:eastAsia="Batang" w:hAnsi="Arial" w:cs="Arial"/>
        </w:rPr>
        <w:t>uwzględnioną w zakresie rzeczowym</w:t>
      </w:r>
      <w:r w:rsidR="00546A00">
        <w:rPr>
          <w:rFonts w:ascii="Arial" w:eastAsia="Batang" w:hAnsi="Arial" w:cs="Arial"/>
        </w:rPr>
        <w:t xml:space="preserve"> Przedmiot</w:t>
      </w:r>
      <w:r w:rsidR="003653C9">
        <w:rPr>
          <w:rFonts w:ascii="Arial" w:eastAsia="Batang" w:hAnsi="Arial" w:cs="Arial"/>
        </w:rPr>
        <w:t>u</w:t>
      </w:r>
      <w:r w:rsidR="00546A00">
        <w:rPr>
          <w:rFonts w:ascii="Arial" w:eastAsia="Batang" w:hAnsi="Arial" w:cs="Arial"/>
        </w:rPr>
        <w:t xml:space="preserve"> Umowy</w:t>
      </w:r>
      <w:r w:rsidRPr="00134658">
        <w:rPr>
          <w:rFonts w:ascii="Arial" w:eastAsia="Batang" w:hAnsi="Arial" w:cs="Arial"/>
        </w:rPr>
        <w:t>.</w:t>
      </w:r>
    </w:p>
    <w:p w14:paraId="0797B2E9"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lastRenderedPageBreak/>
        <w:t>3.2 Wykonawca oświadcza i gwarantuje, że przysługują mu autorskie prawa majątkowe do Dokumentacji oraz, że prawa te nie są ograniczone ani obciążone prawami osób trzecich.</w:t>
      </w:r>
    </w:p>
    <w:p w14:paraId="61B73BFB"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3.3 Z dniem przekazania Dokumentacji Zamawiającemu, Wykonawca przenosi na Zamawiającego w ramach Wynagrodzenia określonego w </w:t>
      </w:r>
      <w:r>
        <w:rPr>
          <w:rFonts w:ascii="Arial" w:eastAsia="Batang" w:hAnsi="Arial" w:cs="Arial"/>
        </w:rPr>
        <w:t>Umowie</w:t>
      </w:r>
      <w:r w:rsidRPr="00134658">
        <w:rPr>
          <w:rFonts w:ascii="Arial" w:eastAsia="Batang" w:hAnsi="Arial" w:cs="Arial"/>
        </w:rPr>
        <w:t xml:space="preserve"> autorskie prawa majątkowe oraz prawa pokrewne w zakresie nieograniczonego co do czasu i miejsca korzystania z Dokumentacji na wszelkich polach eksploatacji znanych w chwili podpisania</w:t>
      </w:r>
      <w:r>
        <w:rPr>
          <w:rFonts w:ascii="Arial" w:eastAsia="Batang" w:hAnsi="Arial" w:cs="Arial"/>
        </w:rPr>
        <w:t xml:space="preserve"> Umowy</w:t>
      </w:r>
      <w:r w:rsidRPr="00134658">
        <w:rPr>
          <w:rFonts w:ascii="Arial" w:eastAsia="Batang" w:hAnsi="Arial" w:cs="Arial"/>
        </w:rPr>
        <w:t>.</w:t>
      </w:r>
    </w:p>
    <w:p w14:paraId="4D84F3E2"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3.4. Przeniesienie autorskich praw majątkowych i praw pokrewnych bez ograniczeń czasowych i terytorialnych obejmuje w szczególności następujące odrębne pola eksploatacji:</w:t>
      </w:r>
    </w:p>
    <w:p w14:paraId="008D0DEE"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wykorzystanie Dokumentacji do jednokrotnego lub wielokrotnego zrealizowania na jej podstawie budynków/budowli/obiektów/infrastruktury/instalacji/rozwiązań projektowych itp. będących przedmiotem tej Dokumentacji, a także do ich późniejszej eksploatacji, utrzymywania, przebudowy, modernizacji i remontów;</w:t>
      </w:r>
    </w:p>
    <w:p w14:paraId="3E5C1B5C" w14:textId="5D31A5CC"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 utrwalanie Dokumentacji na wszelkich znanych w chwili podpisania </w:t>
      </w:r>
      <w:r>
        <w:rPr>
          <w:rFonts w:ascii="Arial" w:eastAsia="Batang" w:hAnsi="Arial" w:cs="Arial"/>
        </w:rPr>
        <w:t>Umowy</w:t>
      </w:r>
      <w:r w:rsidRPr="00134658">
        <w:rPr>
          <w:rFonts w:ascii="Arial" w:eastAsia="Batang" w:hAnsi="Arial" w:cs="Arial"/>
        </w:rPr>
        <w:t xml:space="preserve"> nośnikach danych oraz każdą znaną w chwili podpisania </w:t>
      </w:r>
      <w:r w:rsidR="0072004F">
        <w:rPr>
          <w:rFonts w:ascii="Arial" w:eastAsia="Batang" w:hAnsi="Arial" w:cs="Arial"/>
        </w:rPr>
        <w:t>Umowy</w:t>
      </w:r>
      <w:r w:rsidRPr="00134658">
        <w:rPr>
          <w:rFonts w:ascii="Arial" w:eastAsia="Batang" w:hAnsi="Arial" w:cs="Arial"/>
        </w:rPr>
        <w:t xml:space="preserve"> techniką;</w:t>
      </w:r>
    </w:p>
    <w:p w14:paraId="6E925F3A"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 zwielokrotnianie Dokumentacji każdą znaną w chwili podpisania </w:t>
      </w:r>
      <w:r>
        <w:rPr>
          <w:rFonts w:ascii="Arial" w:eastAsia="Batang" w:hAnsi="Arial" w:cs="Arial"/>
        </w:rPr>
        <w:t>Umowy</w:t>
      </w:r>
      <w:r w:rsidRPr="00134658">
        <w:rPr>
          <w:rFonts w:ascii="Arial" w:eastAsia="Batang" w:hAnsi="Arial" w:cs="Arial"/>
        </w:rPr>
        <w:t xml:space="preserve"> techniką na wszelkich znanych w chwili podpisania </w:t>
      </w:r>
      <w:r>
        <w:rPr>
          <w:rFonts w:ascii="Arial" w:eastAsia="Batang" w:hAnsi="Arial" w:cs="Arial"/>
        </w:rPr>
        <w:t>Umowy</w:t>
      </w:r>
      <w:r w:rsidRPr="00134658">
        <w:rPr>
          <w:rFonts w:ascii="Arial" w:eastAsia="Batang" w:hAnsi="Arial" w:cs="Arial"/>
        </w:rPr>
        <w:t xml:space="preserve"> nośnikach danych;</w:t>
      </w:r>
    </w:p>
    <w:p w14:paraId="005C3254"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wprowadzanie do obrotu oryginału lub egzemplarzy Dokumentacji w dowolnej formie bez jakichkolwiek ograniczeń;</w:t>
      </w:r>
    </w:p>
    <w:p w14:paraId="6C037689"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wprowadzanie do pamięci komputera;</w:t>
      </w:r>
    </w:p>
    <w:p w14:paraId="5BE7648C"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wprowadzanie do i rozpowszechnianie za pośrednictwem sieci komputerowych, w tym do sieci Internet i do sieci intranet;</w:t>
      </w:r>
    </w:p>
    <w:p w14:paraId="570943F9"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najem i użyczanie;</w:t>
      </w:r>
    </w:p>
    <w:p w14:paraId="19817DA1"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publikowanie w formie broszur, wydawnictw, ulotek i folderów oraz innego rodzaju prezentacje branżowe,</w:t>
      </w:r>
    </w:p>
    <w:p w14:paraId="17BD389F"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korzystanie w celach uzyskiwania pozwoleń i innych decyzji administracyjnych oraz przedkładanie właściwym organom administracji i nadzoru,</w:t>
      </w:r>
    </w:p>
    <w:p w14:paraId="5131E8E7"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korzystanie w trakcie przetargów.</w:t>
      </w:r>
    </w:p>
    <w:p w14:paraId="02C0C827"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3.5. Przeniesienie autorskich praw majątkowych obejmuje również zezwolenie na rozporządzanie i wykonywanie zależnego prawa autorskiego oraz upoważnienie Zamawiającego do zezwalania na rozporządzanie i wykonywanie praw zależnych przez osoby trzecie na polach eksploatacji wymienionych w ust. 3.4. powyżej.</w:t>
      </w:r>
      <w:r>
        <w:rPr>
          <w:rFonts w:ascii="Arial" w:eastAsia="Batang" w:hAnsi="Arial" w:cs="Arial"/>
        </w:rPr>
        <w:t xml:space="preserve"> Wykonawca zobowiązuje się zapewnić aby twórca utworu nie wykonywał autorskich praw osobistych do utworu.</w:t>
      </w:r>
    </w:p>
    <w:p w14:paraId="38CB38AA"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3.6. Wykonawca wyraża zgodę na czynienie przez Zamawiającego </w:t>
      </w:r>
      <w:r>
        <w:rPr>
          <w:rFonts w:ascii="Arial" w:eastAsia="Batang" w:hAnsi="Arial" w:cs="Arial"/>
        </w:rPr>
        <w:t xml:space="preserve">(lub osoby trzecie) </w:t>
      </w:r>
      <w:r w:rsidRPr="00134658">
        <w:rPr>
          <w:rFonts w:ascii="Arial" w:eastAsia="Batang" w:hAnsi="Arial" w:cs="Arial"/>
        </w:rPr>
        <w:t>wszelkich zmian w Dokumentacji oraz dokonywanie korekt. Za wszelkie zmiany wykonane nie przez Wykonawcę nie ponosi on odpowiedzialności. Taka zmiana powoduje również zakończenie okresu gwarancji dla zmienionej części dokumentacji, chyba że konieczność dokonania zmian jest spowodowana okolicznościami leżącymi po stronie Wykonawcy.</w:t>
      </w:r>
    </w:p>
    <w:p w14:paraId="6749A9F3"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3.7. Strony ustalają, że użytkownikiem Dokumentacji będzie Zamawiający lub podmioty, które upoważni on do korzystania z niej.</w:t>
      </w:r>
    </w:p>
    <w:p w14:paraId="1009B81B"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3.8. Wykonawca umieści na każdej stronie Dokumentacji, w tym również na stronie zawierającej rysunki, w sposób widoczny i czytelny dla odbiorcy, następującą formułę: </w:t>
      </w:r>
      <w:r>
        <w:rPr>
          <w:rFonts w:ascii="Arial" w:eastAsia="Batang" w:hAnsi="Arial" w:cs="Arial"/>
        </w:rPr>
        <w:t>„</w:t>
      </w:r>
      <w:r w:rsidRPr="00134658">
        <w:rPr>
          <w:rFonts w:ascii="Arial" w:eastAsia="Batang" w:hAnsi="Arial" w:cs="Arial"/>
        </w:rPr>
        <w:t>Wszelkie prawa autorskie oraz prawa pokrewne do niniejszej Dokumentacji należą do ORLEN PROJEKT S.A. z siedzibą w Płocku.</w:t>
      </w:r>
      <w:r>
        <w:rPr>
          <w:rFonts w:ascii="Arial" w:eastAsia="Batang" w:hAnsi="Arial" w:cs="Arial"/>
        </w:rPr>
        <w:t>”</w:t>
      </w:r>
    </w:p>
    <w:p w14:paraId="5FE89BB4"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3.9</w:t>
      </w:r>
      <w:r>
        <w:rPr>
          <w:rFonts w:ascii="Arial" w:eastAsia="Batang" w:hAnsi="Arial" w:cs="Arial"/>
        </w:rPr>
        <w:t>.</w:t>
      </w:r>
      <w:r w:rsidRPr="00134658">
        <w:rPr>
          <w:rFonts w:ascii="Arial" w:eastAsia="Batang" w:hAnsi="Arial" w:cs="Arial"/>
        </w:rPr>
        <w:t xml:space="preserve"> Dostarczona Dokumentacja powinna być przygotowana w wer</w:t>
      </w:r>
      <w:r>
        <w:rPr>
          <w:rFonts w:ascii="Arial" w:eastAsia="Batang" w:hAnsi="Arial" w:cs="Arial"/>
        </w:rPr>
        <w:t>sji papierowej w języku polskim</w:t>
      </w:r>
      <w:r w:rsidRPr="00134658">
        <w:rPr>
          <w:rFonts w:ascii="Arial" w:eastAsia="Batang" w:hAnsi="Arial" w:cs="Arial"/>
        </w:rPr>
        <w:t xml:space="preserve"> oraz dodatkowo w wersji elektronicznej.</w:t>
      </w:r>
    </w:p>
    <w:p w14:paraId="79AA358F"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3.10. Z chwilą przeniesienia przez Wykonawcę praw autorskich do Dokumentacji na Zamawiającego, nabywa on także w ramach Wynagrodzenia własność przekazanych egzemplarzy Dokumentacji i nośników na których została utrwalona.</w:t>
      </w:r>
    </w:p>
    <w:p w14:paraId="11D5A1BE" w14:textId="5AAD1C0D" w:rsidR="00844E14" w:rsidRPr="00134658" w:rsidRDefault="00844E14" w:rsidP="00844E14">
      <w:pPr>
        <w:spacing w:before="120"/>
        <w:jc w:val="both"/>
        <w:rPr>
          <w:rFonts w:ascii="Arial" w:eastAsia="Batang" w:hAnsi="Arial" w:cs="Arial"/>
        </w:rPr>
      </w:pPr>
      <w:r>
        <w:rPr>
          <w:rFonts w:ascii="Arial" w:eastAsia="Batang" w:hAnsi="Arial" w:cs="Arial"/>
        </w:rPr>
        <w:t>4</w:t>
      </w:r>
      <w:r w:rsidRPr="00134658">
        <w:rPr>
          <w:rFonts w:ascii="Arial" w:eastAsia="Batang" w:hAnsi="Arial" w:cs="Arial"/>
        </w:rPr>
        <w:t xml:space="preserve">.Wszelkie materiały związane z wykonywaniem </w:t>
      </w:r>
      <w:r w:rsidR="0072004F">
        <w:rPr>
          <w:rFonts w:ascii="Arial" w:eastAsia="Batang" w:hAnsi="Arial" w:cs="Arial"/>
        </w:rPr>
        <w:t>P</w:t>
      </w:r>
      <w:r w:rsidRPr="00134658">
        <w:rPr>
          <w:rFonts w:ascii="Arial" w:eastAsia="Batang" w:hAnsi="Arial" w:cs="Arial"/>
        </w:rPr>
        <w:t xml:space="preserve">rzedmiotu </w:t>
      </w:r>
      <w:r w:rsidR="0072004F">
        <w:rPr>
          <w:rFonts w:ascii="Arial" w:eastAsia="Batang" w:hAnsi="Arial" w:cs="Arial"/>
        </w:rPr>
        <w:t>U</w:t>
      </w:r>
      <w:r w:rsidRPr="00134658">
        <w:rPr>
          <w:rFonts w:ascii="Arial" w:eastAsia="Batang" w:hAnsi="Arial" w:cs="Arial"/>
        </w:rPr>
        <w:t>mowy traktowane są jako poufne i nie mogą być ujawniane podmiotom trzecim bez uprzedniej zgody Zamawiającego</w:t>
      </w:r>
    </w:p>
    <w:p w14:paraId="4BAAB3FD" w14:textId="77777777" w:rsidR="00844E14" w:rsidRPr="00134658" w:rsidRDefault="00844E14" w:rsidP="00844E14">
      <w:pPr>
        <w:pStyle w:val="Zwykytekst"/>
        <w:spacing w:before="120"/>
        <w:jc w:val="both"/>
        <w:rPr>
          <w:rFonts w:ascii="Arial" w:hAnsi="Arial" w:cs="Arial"/>
          <w:b/>
          <w:u w:val="single"/>
        </w:rPr>
      </w:pPr>
    </w:p>
    <w:p w14:paraId="6EC7D310" w14:textId="77777777" w:rsidR="00844E14" w:rsidRPr="00134658" w:rsidRDefault="00844E14" w:rsidP="00844E14">
      <w:pPr>
        <w:pStyle w:val="Zwykytekst"/>
        <w:spacing w:before="120"/>
        <w:jc w:val="both"/>
        <w:rPr>
          <w:rFonts w:ascii="Arial" w:hAnsi="Arial" w:cs="Arial"/>
          <w:b/>
          <w:u w:val="single"/>
        </w:rPr>
      </w:pPr>
      <w:r w:rsidRPr="00134658">
        <w:rPr>
          <w:rFonts w:ascii="Arial" w:hAnsi="Arial" w:cs="Arial"/>
          <w:b/>
          <w:u w:val="single"/>
        </w:rPr>
        <w:t>ARTYKUŁ 17 – ODSTĄPIENIE OD UMOWY</w:t>
      </w:r>
    </w:p>
    <w:p w14:paraId="02F90B12" w14:textId="77777777" w:rsidR="00844E14" w:rsidRPr="00134658" w:rsidRDefault="00844E14" w:rsidP="00844E14">
      <w:pPr>
        <w:pStyle w:val="Zwykytekst"/>
        <w:spacing w:before="120"/>
        <w:jc w:val="both"/>
        <w:rPr>
          <w:rFonts w:ascii="Arial" w:hAnsi="Arial" w:cs="Arial"/>
        </w:rPr>
      </w:pPr>
      <w:r w:rsidRPr="00261719">
        <w:rPr>
          <w:rFonts w:ascii="Arial" w:hAnsi="Arial" w:cs="Arial"/>
        </w:rPr>
        <w:t>1</w:t>
      </w:r>
      <w:r w:rsidRPr="00134658">
        <w:rPr>
          <w:rFonts w:ascii="Arial" w:hAnsi="Arial" w:cs="Arial"/>
        </w:rPr>
        <w:t>.ZAMAWIAJĄCY zastrzega sobie prawo do odstąpienia od Umowy, w następujących przypadkach:</w:t>
      </w:r>
    </w:p>
    <w:p w14:paraId="272A6790" w14:textId="3E19FC9C" w:rsidR="00844E14" w:rsidRPr="00134658" w:rsidRDefault="00844E14" w:rsidP="00844E14">
      <w:pPr>
        <w:pStyle w:val="Zwykytekst"/>
        <w:spacing w:before="120"/>
        <w:jc w:val="both"/>
        <w:rPr>
          <w:rFonts w:ascii="Arial" w:hAnsi="Arial" w:cs="Arial"/>
        </w:rPr>
      </w:pPr>
      <w:r w:rsidRPr="00134658">
        <w:rPr>
          <w:rFonts w:ascii="Arial" w:hAnsi="Arial" w:cs="Arial"/>
        </w:rPr>
        <w:lastRenderedPageBreak/>
        <w:t xml:space="preserve">a) gdy Wykonawca nie wykonuje Przedmiotu Umowy zgodnie z Umową lub wykonuje go w sposób wadliwy oraz po bezskutecznym upływie wyznaczonego przez </w:t>
      </w:r>
      <w:r w:rsidR="003653C9">
        <w:rPr>
          <w:rFonts w:ascii="Arial" w:hAnsi="Arial" w:cs="Arial"/>
        </w:rPr>
        <w:t>Zamawiającego</w:t>
      </w:r>
      <w:r w:rsidRPr="00134658">
        <w:rPr>
          <w:rFonts w:ascii="Arial" w:hAnsi="Arial" w:cs="Arial"/>
        </w:rPr>
        <w:t xml:space="preserve"> uzasadnionego (biorąc pod uwagę harmonogram prac)  terminu do zmiany sposobu wykonywania Przedmiotu Umowy;</w:t>
      </w:r>
    </w:p>
    <w:p w14:paraId="20D3D7BC" w14:textId="77777777" w:rsidR="00844E14" w:rsidRPr="00134658" w:rsidRDefault="00844E14" w:rsidP="00844E14">
      <w:pPr>
        <w:pStyle w:val="Zwykytekst"/>
        <w:spacing w:before="120"/>
        <w:jc w:val="both"/>
        <w:rPr>
          <w:rFonts w:ascii="Arial" w:hAnsi="Arial" w:cs="Arial"/>
        </w:rPr>
      </w:pPr>
      <w:r w:rsidRPr="00134658">
        <w:rPr>
          <w:rFonts w:ascii="Arial" w:hAnsi="Arial" w:cs="Arial"/>
        </w:rPr>
        <w:t>b) utracenia przez Wykonawcę zdolności do wykonywania prac;</w:t>
      </w:r>
    </w:p>
    <w:p w14:paraId="7A07F84C" w14:textId="05FCB701" w:rsidR="00844E14" w:rsidRPr="00134658" w:rsidRDefault="00844E14" w:rsidP="00844E14">
      <w:pPr>
        <w:pStyle w:val="Zwykytekst"/>
        <w:spacing w:before="120"/>
        <w:jc w:val="both"/>
        <w:rPr>
          <w:rFonts w:ascii="Arial" w:hAnsi="Arial" w:cs="Arial"/>
        </w:rPr>
      </w:pPr>
      <w:r>
        <w:rPr>
          <w:rFonts w:ascii="Arial" w:hAnsi="Arial" w:cs="Arial"/>
        </w:rPr>
        <w:t>c</w:t>
      </w:r>
      <w:r w:rsidRPr="00134658">
        <w:rPr>
          <w:rFonts w:ascii="Arial" w:hAnsi="Arial" w:cs="Arial"/>
        </w:rPr>
        <w:t xml:space="preserve">) nie przestrzegania przepisów bhp i p. </w:t>
      </w:r>
      <w:proofErr w:type="spellStart"/>
      <w:r w:rsidRPr="00134658">
        <w:rPr>
          <w:rFonts w:ascii="Arial" w:hAnsi="Arial" w:cs="Arial"/>
        </w:rPr>
        <w:t>poż</w:t>
      </w:r>
      <w:proofErr w:type="spellEnd"/>
      <w:r w:rsidRPr="00134658">
        <w:rPr>
          <w:rFonts w:ascii="Arial" w:hAnsi="Arial" w:cs="Arial"/>
        </w:rPr>
        <w:t>. obowiązujących na terenie ORLEN S.A.</w:t>
      </w:r>
    </w:p>
    <w:p w14:paraId="1ECD73DF" w14:textId="77777777" w:rsidR="00844E14" w:rsidRPr="00134658" w:rsidRDefault="00844E14" w:rsidP="00844E14">
      <w:pPr>
        <w:pStyle w:val="Zwykytekst"/>
        <w:spacing w:before="120"/>
        <w:jc w:val="both"/>
        <w:rPr>
          <w:rFonts w:ascii="Arial" w:hAnsi="Arial" w:cs="Arial"/>
        </w:rPr>
      </w:pPr>
      <w:r w:rsidRPr="00134658">
        <w:rPr>
          <w:rFonts w:ascii="Arial" w:hAnsi="Arial" w:cs="Arial"/>
        </w:rPr>
        <w:t xml:space="preserve">Powyższe uprawnienie ZAMAWIAJĄCEGO do odstąpienia od Umowy przysługuje ZAMAWIAJĄCEMU w terminie do </w:t>
      </w:r>
      <w:r>
        <w:rPr>
          <w:rFonts w:ascii="Arial" w:hAnsi="Arial" w:cs="Arial"/>
        </w:rPr>
        <w:t xml:space="preserve">upływu 30 </w:t>
      </w:r>
      <w:r w:rsidRPr="00134658">
        <w:rPr>
          <w:rFonts w:ascii="Arial" w:hAnsi="Arial" w:cs="Arial"/>
        </w:rPr>
        <w:t>dnia</w:t>
      </w:r>
      <w:r>
        <w:rPr>
          <w:rFonts w:ascii="Arial" w:hAnsi="Arial" w:cs="Arial"/>
        </w:rPr>
        <w:t xml:space="preserve"> od dnia</w:t>
      </w:r>
      <w:r w:rsidRPr="00134658">
        <w:rPr>
          <w:rFonts w:ascii="Arial" w:hAnsi="Arial" w:cs="Arial"/>
        </w:rPr>
        <w:t>, w którym Wykonawca powinien zakończyć prace objęte Przedmiotem Umowy zgodnie z postanowieniami niniejszej Umowy.</w:t>
      </w:r>
    </w:p>
    <w:p w14:paraId="4AE2FA04" w14:textId="4B055C08" w:rsidR="00844E14" w:rsidRPr="00134658" w:rsidRDefault="00844E14" w:rsidP="00844E14">
      <w:pPr>
        <w:pStyle w:val="Zwykytekst"/>
        <w:spacing w:before="120"/>
        <w:jc w:val="both"/>
        <w:rPr>
          <w:rFonts w:ascii="Arial" w:hAnsi="Arial" w:cs="Arial"/>
        </w:rPr>
      </w:pPr>
      <w:r w:rsidRPr="00134658">
        <w:rPr>
          <w:rFonts w:ascii="Arial" w:hAnsi="Arial" w:cs="Arial"/>
        </w:rPr>
        <w:t xml:space="preserve">2. W przypadku odstąpienia od Umowy przez Zamawiającego z winy Wykonawcy oraz przez Wykonawcę bez winy Zamawiającego, Wykonawca wypłaci Zamawiającemu karę umowną w wysokości 20% wartości netto wynagrodzenia Wykonawcy, o którym mowa w </w:t>
      </w:r>
      <w:r w:rsidR="005A7FBD">
        <w:rPr>
          <w:rFonts w:ascii="Arial" w:hAnsi="Arial" w:cs="Arial"/>
        </w:rPr>
        <w:t>Art.</w:t>
      </w:r>
      <w:r w:rsidRPr="00134658">
        <w:rPr>
          <w:rFonts w:ascii="Arial" w:hAnsi="Arial" w:cs="Arial"/>
        </w:rPr>
        <w:t xml:space="preserve"> 5 ust. 1 Umowy.</w:t>
      </w:r>
    </w:p>
    <w:p w14:paraId="009E5AA7" w14:textId="27A8815D" w:rsidR="00844E14" w:rsidRPr="00134658" w:rsidRDefault="00844E14" w:rsidP="00844E14">
      <w:pPr>
        <w:pStyle w:val="Zwykytekst"/>
        <w:spacing w:before="120"/>
        <w:jc w:val="both"/>
        <w:rPr>
          <w:rFonts w:ascii="Arial" w:hAnsi="Arial" w:cs="Arial"/>
        </w:rPr>
      </w:pPr>
      <w:r w:rsidRPr="00134658">
        <w:rPr>
          <w:rFonts w:ascii="Arial" w:hAnsi="Arial" w:cs="Arial"/>
        </w:rPr>
        <w:t xml:space="preserve">3. ZAMAWIAJĄCY zastrzega sobie możliwość dochodzenia odszkodowania na zasadach ogólnych w przypadku gdy wysokość szkody będzie przewyższała wysokość zastrzeżonych kar umownych. Kary umowne naliczone Wykonawcy przez ZAMAWIAJĄCEGO mogą być rozliczone przez ich potrącenie przez ZAMAWIAJĄCEGO z wierzytelności Wykonawcy wobec ZAMAWIAJĄCEGO, co nie wymaga odrębnej zgody Wykonawcy. ZAMAWIAJĄCY jest uprawniony do dochodzenia od Wykonawcy zapłaty kary umownej, o której mowa w </w:t>
      </w:r>
      <w:r w:rsidR="005A7FBD">
        <w:rPr>
          <w:rFonts w:ascii="Arial" w:hAnsi="Arial" w:cs="Arial"/>
        </w:rPr>
        <w:t>Art.</w:t>
      </w:r>
      <w:r w:rsidRPr="00134658">
        <w:rPr>
          <w:rFonts w:ascii="Arial" w:hAnsi="Arial" w:cs="Arial"/>
        </w:rPr>
        <w:t xml:space="preserve"> </w:t>
      </w:r>
      <w:r>
        <w:rPr>
          <w:rFonts w:ascii="Arial" w:hAnsi="Arial" w:cs="Arial"/>
        </w:rPr>
        <w:t>14</w:t>
      </w:r>
      <w:r w:rsidRPr="00134658">
        <w:rPr>
          <w:rFonts w:ascii="Arial" w:hAnsi="Arial" w:cs="Arial"/>
        </w:rPr>
        <w:t xml:space="preserve"> ust. 1 Umowy także po jej wygaśnięciu na skutek złożenia przez ZAMAWIAJĄCEGO oświadczenia o odstąpieniu.</w:t>
      </w:r>
    </w:p>
    <w:p w14:paraId="56085B0F" w14:textId="77777777" w:rsidR="00844E14" w:rsidRPr="00134658" w:rsidRDefault="00844E14" w:rsidP="00844E14">
      <w:pPr>
        <w:pStyle w:val="Zwykytekst"/>
        <w:spacing w:before="120"/>
        <w:jc w:val="both"/>
        <w:rPr>
          <w:rFonts w:ascii="Arial" w:hAnsi="Arial" w:cs="Arial"/>
        </w:rPr>
      </w:pPr>
      <w:r w:rsidRPr="00134658">
        <w:rPr>
          <w:rFonts w:ascii="Arial" w:hAnsi="Arial" w:cs="Arial"/>
        </w:rPr>
        <w:t>4. W przypadku zaniechania realizacji Umowy przez ZAMAWIAJĄCEGO, Wykonawca zinwentaryzuje zakres dotychczas wykonanych prac dokumentując poniesione koszty i rozliczy wykonane prace uzyskując wcześniej pisemną akceptację ZAMAWIAJĄCEGO, a ZAMAWIAJĄCY za nie zapłaci na podstawie prawidłowo wystawionej faktury VAT, zgodnie z zasadami określonymi w niniejszej Umowie. Wysokość wynagrodzenia za zrealizowany zakres prac zostanie ustalona na odrębnych zasadach uzgodnionych w formie pisemnej między Stronami.</w:t>
      </w:r>
    </w:p>
    <w:p w14:paraId="199A369A" w14:textId="55671622" w:rsidR="00844E14" w:rsidRPr="00134658" w:rsidRDefault="00844E14" w:rsidP="00844E14">
      <w:pPr>
        <w:pStyle w:val="Zwykytekst"/>
        <w:spacing w:before="120"/>
        <w:jc w:val="both"/>
        <w:rPr>
          <w:rFonts w:ascii="Arial" w:hAnsi="Arial" w:cs="Arial"/>
        </w:rPr>
      </w:pPr>
      <w:r w:rsidRPr="00134658">
        <w:rPr>
          <w:rFonts w:ascii="Arial" w:hAnsi="Arial" w:cs="Arial"/>
        </w:rPr>
        <w:t>5. ZAMAWIAJACY może w trakcie obowiązywania Umowy odstąpić od Umowy bez podania przyczyny, w terminie do dnia, w którym Wykonawca powinien zakończyć prace objęte Przedmiotem Umowy tj. w terminie wskazanym w Art. 3 ust. 1</w:t>
      </w:r>
      <w:r>
        <w:rPr>
          <w:rFonts w:ascii="Arial" w:hAnsi="Arial" w:cs="Arial"/>
        </w:rPr>
        <w:t xml:space="preserve"> lit.</w:t>
      </w:r>
      <w:r w:rsidRPr="00134658">
        <w:rPr>
          <w:rFonts w:ascii="Arial" w:hAnsi="Arial" w:cs="Arial"/>
        </w:rPr>
        <w:t xml:space="preserve"> b) Umowy. Odstąpienie dokonane przez ZAMAWIAJĄCEGO zgodnie z postanowieniami zdania poprzedniego następuje ze skutkiem na dzień i od zakresu wskazanego w  oświadczeniu o odstąpieniu przy czym Wykonawca będzie w tym przypadku kontynuował prace do upływu tego dnia, wykonując zobowiązania wynikające z Umowy i zakończy je na etapach stanowiących technologiczną całość. Wykonawca zinwentaryzuje zakres dotychczas wykonanych prac dokumentując poniesione koszty i rozliczy wykonane prace uzyskując wcześniej pisemną akceptację ZAMAWIAJĄCEGO, a ZAMAWIAJĄCY za nie zapłaci na podstawie prawidłowo wystawionej faktury VAT, zgodnie z zasadami określonymi w niniejszej Umowie. Wysokość wynagrodzenia za zrealizowany zakres prac zostanie ustalona na odrębnych zasadach uzgodnionych w formie pisemnej między Stronami</w:t>
      </w:r>
      <w:r w:rsidR="005A7FBD">
        <w:rPr>
          <w:rFonts w:ascii="Arial" w:hAnsi="Arial" w:cs="Arial"/>
        </w:rPr>
        <w:t>.</w:t>
      </w:r>
    </w:p>
    <w:p w14:paraId="4C2D8351" w14:textId="77777777" w:rsidR="00844E14" w:rsidRPr="00134658" w:rsidRDefault="00844E14" w:rsidP="00844E14">
      <w:pPr>
        <w:pStyle w:val="Zwykytekst"/>
        <w:spacing w:before="120"/>
        <w:jc w:val="both"/>
        <w:rPr>
          <w:rFonts w:ascii="Arial" w:hAnsi="Arial" w:cs="Arial"/>
        </w:rPr>
      </w:pPr>
      <w:r w:rsidRPr="00134658">
        <w:rPr>
          <w:rFonts w:ascii="Arial" w:hAnsi="Arial" w:cs="Arial"/>
        </w:rPr>
        <w:t>6. Zastrzeżenie w niniejszej Umowie uprawnienia do odstąpienia od Umowy przez ZAMAWIAJĄCEGO nie wyłącza jego prawa do odstąpienia od Umowy na zasadach przewidzianych w Kodeksie cywilnym.</w:t>
      </w:r>
    </w:p>
    <w:p w14:paraId="3603F247" w14:textId="77777777" w:rsidR="005171EA" w:rsidRDefault="00A56ED5" w:rsidP="00844E14">
      <w:pPr>
        <w:pStyle w:val="Zwykytekst"/>
        <w:spacing w:before="120"/>
        <w:jc w:val="both"/>
        <w:rPr>
          <w:rFonts w:ascii="Arial" w:hAnsi="Arial" w:cs="Arial"/>
        </w:rPr>
      </w:pPr>
      <w:r>
        <w:rPr>
          <w:rFonts w:ascii="Arial" w:hAnsi="Arial" w:cs="Arial"/>
        </w:rPr>
        <w:t xml:space="preserve">7. </w:t>
      </w:r>
      <w:r w:rsidRPr="00A56ED5">
        <w:rPr>
          <w:rFonts w:ascii="Arial" w:hAnsi="Arial" w:cs="Arial"/>
        </w:rPr>
        <w:t xml:space="preserve">Uprawnienie </w:t>
      </w:r>
      <w:r>
        <w:rPr>
          <w:rFonts w:ascii="Arial" w:hAnsi="Arial" w:cs="Arial"/>
        </w:rPr>
        <w:t>d</w:t>
      </w:r>
      <w:r w:rsidRPr="00A56ED5">
        <w:rPr>
          <w:rFonts w:ascii="Arial" w:hAnsi="Arial" w:cs="Arial"/>
        </w:rPr>
        <w:t xml:space="preserve">o </w:t>
      </w:r>
      <w:r>
        <w:rPr>
          <w:rFonts w:ascii="Arial" w:hAnsi="Arial" w:cs="Arial"/>
        </w:rPr>
        <w:t>odstąpienia,</w:t>
      </w:r>
      <w:r w:rsidR="00CD72AE">
        <w:rPr>
          <w:rFonts w:ascii="Arial" w:hAnsi="Arial" w:cs="Arial"/>
        </w:rPr>
        <w:t xml:space="preserve"> </w:t>
      </w:r>
      <w:r>
        <w:rPr>
          <w:rFonts w:ascii="Arial" w:hAnsi="Arial" w:cs="Arial"/>
        </w:rPr>
        <w:t xml:space="preserve">o </w:t>
      </w:r>
      <w:r w:rsidRPr="00A56ED5">
        <w:rPr>
          <w:rFonts w:ascii="Arial" w:hAnsi="Arial" w:cs="Arial"/>
        </w:rPr>
        <w:t xml:space="preserve">którym mowa w </w:t>
      </w:r>
      <w:r>
        <w:rPr>
          <w:rFonts w:ascii="Arial" w:hAnsi="Arial" w:cs="Arial"/>
        </w:rPr>
        <w:t>Art. 3 ust. 5</w:t>
      </w:r>
      <w:r w:rsidRPr="00A56ED5">
        <w:rPr>
          <w:rFonts w:ascii="Arial" w:hAnsi="Arial" w:cs="Arial"/>
        </w:rPr>
        <w:t xml:space="preserve"> przysługuje ZAMAWIAJĄCEMU do końca 30 dnia od dnia, w którym Wykonawca powinien zakończyć prace objęte Przedmiotem Umowy zgodnie z postanowieniami niniejszej Umowy</w:t>
      </w:r>
    </w:p>
    <w:p w14:paraId="50ACF50B" w14:textId="4E6FE729" w:rsidR="00844E14" w:rsidRPr="00C21D35" w:rsidRDefault="00844E14" w:rsidP="00844E14">
      <w:pPr>
        <w:pStyle w:val="Zwykytekst"/>
        <w:spacing w:before="120"/>
        <w:jc w:val="both"/>
        <w:rPr>
          <w:rFonts w:ascii="Arial" w:hAnsi="Arial" w:cs="Arial"/>
        </w:rPr>
      </w:pPr>
      <w:r>
        <w:rPr>
          <w:rFonts w:ascii="Arial" w:hAnsi="Arial" w:cs="Arial"/>
        </w:rPr>
        <w:t xml:space="preserve">8. </w:t>
      </w:r>
      <w:r w:rsidRPr="00C21D35">
        <w:rPr>
          <w:rFonts w:ascii="Arial" w:hAnsi="Arial" w:cs="Arial"/>
        </w:rPr>
        <w:t>Pozostają w mocy pomimo wygaśnięcia U</w:t>
      </w:r>
      <w:r>
        <w:rPr>
          <w:rFonts w:ascii="Arial" w:hAnsi="Arial" w:cs="Arial"/>
        </w:rPr>
        <w:t>mowy</w:t>
      </w:r>
      <w:r w:rsidRPr="00C21D35">
        <w:rPr>
          <w:rFonts w:ascii="Arial" w:hAnsi="Arial" w:cs="Arial"/>
        </w:rPr>
        <w:t xml:space="preserve"> wskutek dokonanego odstąpienia: </w:t>
      </w:r>
    </w:p>
    <w:p w14:paraId="1641979E" w14:textId="7A94CB70" w:rsidR="00844E14" w:rsidRPr="00134658" w:rsidRDefault="00844E14" w:rsidP="00844E14">
      <w:pPr>
        <w:pStyle w:val="Zwykytekst"/>
        <w:spacing w:before="120"/>
        <w:jc w:val="both"/>
        <w:rPr>
          <w:rFonts w:ascii="Arial" w:hAnsi="Arial" w:cs="Arial"/>
        </w:rPr>
      </w:pPr>
      <w:r w:rsidRPr="00C21D35">
        <w:rPr>
          <w:rFonts w:ascii="Arial" w:hAnsi="Arial" w:cs="Arial"/>
        </w:rPr>
        <w:t>- wszystkie postanowienia U</w:t>
      </w:r>
      <w:r>
        <w:rPr>
          <w:rFonts w:ascii="Arial" w:hAnsi="Arial" w:cs="Arial"/>
        </w:rPr>
        <w:t>mowy</w:t>
      </w:r>
      <w:r w:rsidRPr="00C21D35">
        <w:rPr>
          <w:rFonts w:ascii="Arial" w:hAnsi="Arial" w:cs="Arial"/>
        </w:rPr>
        <w:t xml:space="preserve"> dotyczące rękojmi za wady i gwarancji jakości, przy czym bieg okresu rękojmi i gwarancji jakości rozpoczyna się w takich przypadkach z dniem doręczenia drugiej S</w:t>
      </w:r>
      <w:r>
        <w:rPr>
          <w:rFonts w:ascii="Arial" w:hAnsi="Arial" w:cs="Arial"/>
        </w:rPr>
        <w:t>tronie</w:t>
      </w:r>
      <w:r w:rsidRPr="00C21D35">
        <w:rPr>
          <w:rFonts w:ascii="Arial" w:hAnsi="Arial" w:cs="Arial"/>
        </w:rPr>
        <w:t xml:space="preserve"> oświadczenia o odstąpieniu od U</w:t>
      </w:r>
      <w:r>
        <w:rPr>
          <w:rFonts w:ascii="Arial" w:hAnsi="Arial" w:cs="Arial"/>
        </w:rPr>
        <w:t>mowy</w:t>
      </w:r>
      <w:r w:rsidRPr="00C21D35">
        <w:rPr>
          <w:rFonts w:ascii="Arial" w:hAnsi="Arial" w:cs="Arial"/>
        </w:rPr>
        <w:t>, z zastrzeżeniem, że w przypadku, gdy przed dniem, w którym miało miejsce doręczenie wspomnianego oświadczenia o odstąpieniu od U</w:t>
      </w:r>
      <w:r>
        <w:rPr>
          <w:rFonts w:ascii="Arial" w:hAnsi="Arial" w:cs="Arial"/>
        </w:rPr>
        <w:t>mowy</w:t>
      </w:r>
      <w:r w:rsidRPr="00C21D35">
        <w:rPr>
          <w:rFonts w:ascii="Arial" w:hAnsi="Arial" w:cs="Arial"/>
        </w:rPr>
        <w:t>, Z</w:t>
      </w:r>
      <w:r>
        <w:rPr>
          <w:rFonts w:ascii="Arial" w:hAnsi="Arial" w:cs="Arial"/>
        </w:rPr>
        <w:t>amawiający</w:t>
      </w:r>
      <w:r w:rsidRPr="00C21D35">
        <w:rPr>
          <w:rFonts w:ascii="Arial" w:hAnsi="Arial" w:cs="Arial"/>
        </w:rPr>
        <w:t xml:space="preserve"> przystąpił już, na zasadach określonych w U</w:t>
      </w:r>
      <w:r>
        <w:rPr>
          <w:rFonts w:ascii="Arial" w:hAnsi="Arial" w:cs="Arial"/>
        </w:rPr>
        <w:t>mowie</w:t>
      </w:r>
      <w:r w:rsidRPr="00C21D35">
        <w:rPr>
          <w:rFonts w:ascii="Arial" w:hAnsi="Arial" w:cs="Arial"/>
        </w:rPr>
        <w:t>, do eksploatacji danej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bieg okresu gwarancji i rękojmi dla tej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rozpoczyna się od daty podpisania przez S</w:t>
      </w:r>
      <w:r>
        <w:rPr>
          <w:rFonts w:ascii="Arial" w:hAnsi="Arial" w:cs="Arial"/>
        </w:rPr>
        <w:t>trony</w:t>
      </w:r>
      <w:r w:rsidRPr="00C21D35">
        <w:rPr>
          <w:rFonts w:ascii="Arial" w:hAnsi="Arial" w:cs="Arial"/>
        </w:rPr>
        <w:t xml:space="preserve"> </w:t>
      </w:r>
      <w:r w:rsidR="006E0EF0">
        <w:rPr>
          <w:rFonts w:ascii="Arial" w:hAnsi="Arial" w:cs="Arial"/>
        </w:rPr>
        <w:t>p</w:t>
      </w:r>
      <w:r>
        <w:rPr>
          <w:rFonts w:ascii="Arial" w:hAnsi="Arial" w:cs="Arial"/>
        </w:rPr>
        <w:t>rotokołu</w:t>
      </w:r>
      <w:r w:rsidRPr="00C21D35">
        <w:rPr>
          <w:rFonts w:ascii="Arial" w:hAnsi="Arial" w:cs="Arial"/>
        </w:rPr>
        <w:t xml:space="preserve"> </w:t>
      </w:r>
      <w:r w:rsidR="006E0EF0">
        <w:rPr>
          <w:rFonts w:ascii="Arial" w:hAnsi="Arial" w:cs="Arial"/>
        </w:rPr>
        <w:t>o</w:t>
      </w:r>
      <w:r>
        <w:rPr>
          <w:rFonts w:ascii="Arial" w:hAnsi="Arial" w:cs="Arial"/>
        </w:rPr>
        <w:t>dbioru</w:t>
      </w:r>
      <w:r w:rsidRPr="00C21D35">
        <w:rPr>
          <w:rFonts w:ascii="Arial" w:hAnsi="Arial" w:cs="Arial"/>
        </w:rPr>
        <w:t xml:space="preserve"> </w:t>
      </w:r>
      <w:r w:rsidR="006E0EF0">
        <w:rPr>
          <w:rFonts w:ascii="Arial" w:hAnsi="Arial" w:cs="Arial"/>
        </w:rPr>
        <w:t>t</w:t>
      </w:r>
      <w:r w:rsidRPr="00C21D35">
        <w:rPr>
          <w:rFonts w:ascii="Arial" w:hAnsi="Arial" w:cs="Arial"/>
        </w:rPr>
        <w:t xml:space="preserve"> </w:t>
      </w:r>
      <w:r w:rsidR="006E0EF0">
        <w:rPr>
          <w:rFonts w:ascii="Arial" w:hAnsi="Arial" w:cs="Arial"/>
        </w:rPr>
        <w:t>c</w:t>
      </w:r>
      <w:r>
        <w:rPr>
          <w:rFonts w:ascii="Arial" w:hAnsi="Arial" w:cs="Arial"/>
        </w:rPr>
        <w:t>zęści</w:t>
      </w:r>
      <w:r w:rsidRPr="00C21D35">
        <w:rPr>
          <w:rFonts w:ascii="Arial" w:hAnsi="Arial" w:cs="Arial"/>
        </w:rPr>
        <w:t xml:space="preserve"> </w:t>
      </w:r>
      <w:r w:rsidR="006E0EF0">
        <w:rPr>
          <w:rFonts w:ascii="Arial" w:hAnsi="Arial" w:cs="Arial"/>
        </w:rPr>
        <w:t>r</w:t>
      </w:r>
      <w:r>
        <w:rPr>
          <w:rFonts w:ascii="Arial" w:hAnsi="Arial" w:cs="Arial"/>
        </w:rPr>
        <w:t>obót</w:t>
      </w:r>
      <w:r w:rsidRPr="00C21D35">
        <w:rPr>
          <w:rFonts w:ascii="Arial" w:hAnsi="Arial" w:cs="Arial"/>
        </w:rPr>
        <w:t>/</w:t>
      </w:r>
      <w:r w:rsidR="006E0EF0">
        <w:rPr>
          <w:rFonts w:ascii="Arial" w:hAnsi="Arial" w:cs="Arial"/>
        </w:rPr>
        <w:t>d</w:t>
      </w:r>
      <w:r>
        <w:rPr>
          <w:rFonts w:ascii="Arial" w:hAnsi="Arial" w:cs="Arial"/>
        </w:rPr>
        <w:t>ostaw</w:t>
      </w:r>
      <w:r w:rsidRPr="00C21D35">
        <w:rPr>
          <w:rFonts w:ascii="Arial" w:hAnsi="Arial" w:cs="Arial"/>
        </w:rPr>
        <w:t xml:space="preserve">  wspomnianej części P</w:t>
      </w:r>
      <w:r>
        <w:rPr>
          <w:rFonts w:ascii="Arial" w:hAnsi="Arial" w:cs="Arial"/>
        </w:rPr>
        <w:t xml:space="preserve">rzedmiotu </w:t>
      </w:r>
      <w:r w:rsidRPr="00C21D35">
        <w:rPr>
          <w:rFonts w:ascii="Arial" w:hAnsi="Arial" w:cs="Arial"/>
        </w:rPr>
        <w:t>U</w:t>
      </w:r>
      <w:r>
        <w:rPr>
          <w:rFonts w:ascii="Arial" w:hAnsi="Arial" w:cs="Arial"/>
        </w:rPr>
        <w:t>mowy</w:t>
      </w:r>
      <w:r w:rsidRPr="00C21D35">
        <w:rPr>
          <w:rFonts w:ascii="Arial" w:hAnsi="Arial" w:cs="Arial"/>
        </w:rPr>
        <w:t>, natomiast bieg okresu rękojmi za wady i gwarancji jakości w odniesieniu do wszystkich pozostałych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rozpoczyna się z dniem doręczenia drugiej S</w:t>
      </w:r>
      <w:r>
        <w:rPr>
          <w:rFonts w:ascii="Arial" w:hAnsi="Arial" w:cs="Arial"/>
        </w:rPr>
        <w:t>tronie</w:t>
      </w:r>
      <w:r w:rsidRPr="00C21D35">
        <w:rPr>
          <w:rFonts w:ascii="Arial" w:hAnsi="Arial" w:cs="Arial"/>
        </w:rPr>
        <w:t xml:space="preserve"> oświadczenia o odstąpieniu od U</w:t>
      </w:r>
      <w:r>
        <w:rPr>
          <w:rFonts w:ascii="Arial" w:hAnsi="Arial" w:cs="Arial"/>
        </w:rPr>
        <w:t>mowy.</w:t>
      </w:r>
    </w:p>
    <w:p w14:paraId="6D623C19" w14:textId="77777777" w:rsidR="00844E14" w:rsidRPr="00134658" w:rsidRDefault="00844E14" w:rsidP="00844E14">
      <w:pPr>
        <w:pStyle w:val="Zwykytekst"/>
        <w:spacing w:before="120"/>
        <w:jc w:val="both"/>
        <w:rPr>
          <w:rFonts w:ascii="Arial" w:hAnsi="Arial" w:cs="Arial"/>
        </w:rPr>
      </w:pPr>
    </w:p>
    <w:p w14:paraId="6CA871A8" w14:textId="77777777" w:rsidR="00844E14" w:rsidRDefault="00844E14" w:rsidP="00844E14">
      <w:pPr>
        <w:pStyle w:val="Zwykytekst"/>
        <w:jc w:val="both"/>
        <w:rPr>
          <w:rFonts w:ascii="Arial" w:hAnsi="Arial" w:cs="Arial"/>
          <w:b/>
          <w:u w:val="single"/>
        </w:rPr>
      </w:pPr>
    </w:p>
    <w:p w14:paraId="151D2D80" w14:textId="77777777" w:rsidR="00844E14" w:rsidRDefault="00844E14" w:rsidP="00844E14">
      <w:pPr>
        <w:pStyle w:val="Zwykytekst"/>
        <w:jc w:val="both"/>
        <w:rPr>
          <w:rFonts w:ascii="Arial" w:hAnsi="Arial" w:cs="Arial"/>
          <w:b/>
          <w:u w:val="single"/>
        </w:rPr>
      </w:pPr>
    </w:p>
    <w:p w14:paraId="1B673788"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18 – GWARANCJE</w:t>
      </w:r>
    </w:p>
    <w:p w14:paraId="61CA2070" w14:textId="7B0DD235" w:rsidR="00844E14" w:rsidRPr="00134658" w:rsidRDefault="00844E14" w:rsidP="0054633D">
      <w:pPr>
        <w:numPr>
          <w:ilvl w:val="0"/>
          <w:numId w:val="18"/>
        </w:numPr>
        <w:suppressAutoHyphens/>
        <w:spacing w:before="120"/>
        <w:jc w:val="both"/>
        <w:rPr>
          <w:rFonts w:ascii="Arial" w:eastAsia="Symbol" w:hAnsi="Arial" w:cs="Arial"/>
        </w:rPr>
      </w:pPr>
      <w:r w:rsidRPr="00134658">
        <w:rPr>
          <w:rFonts w:ascii="Arial" w:eastAsia="Symbol" w:hAnsi="Arial" w:cs="Arial"/>
        </w:rPr>
        <w:t xml:space="preserve">WYKONAWCA udziela gwarancji na wszystkie roboty i dostarczone urządzenia, zrealizowane w ramach  </w:t>
      </w:r>
      <w:r w:rsidR="00CD44FF">
        <w:rPr>
          <w:rFonts w:ascii="Arial" w:eastAsia="Symbol" w:hAnsi="Arial" w:cs="Arial"/>
        </w:rPr>
        <w:t>P</w:t>
      </w:r>
      <w:r w:rsidRPr="00134658">
        <w:rPr>
          <w:rFonts w:ascii="Arial" w:eastAsia="Symbol" w:hAnsi="Arial" w:cs="Arial"/>
        </w:rPr>
        <w:t xml:space="preserve">rzedmiotu </w:t>
      </w:r>
      <w:r w:rsidR="00CD44FF">
        <w:rPr>
          <w:rFonts w:ascii="Arial" w:eastAsia="Symbol" w:hAnsi="Arial" w:cs="Arial"/>
        </w:rPr>
        <w:t>U</w:t>
      </w:r>
      <w:r w:rsidRPr="00134658">
        <w:rPr>
          <w:rFonts w:ascii="Arial" w:eastAsia="Symbol" w:hAnsi="Arial" w:cs="Arial"/>
        </w:rPr>
        <w:t xml:space="preserve">mowy </w:t>
      </w:r>
      <w:r>
        <w:rPr>
          <w:rFonts w:ascii="Arial" w:eastAsia="Symbol" w:hAnsi="Arial" w:cs="Arial"/>
        </w:rPr>
        <w:t xml:space="preserve">na </w:t>
      </w:r>
      <w:r w:rsidRPr="00A537AD">
        <w:rPr>
          <w:rFonts w:ascii="Arial" w:eastAsia="Symbol" w:hAnsi="Arial" w:cs="Arial"/>
        </w:rPr>
        <w:t>36 miesięcy</w:t>
      </w:r>
      <w:r>
        <w:rPr>
          <w:rFonts w:ascii="Arial" w:eastAsia="Symbol" w:hAnsi="Arial" w:cs="Arial"/>
        </w:rPr>
        <w:t>,</w:t>
      </w:r>
      <w:r w:rsidRPr="00A537AD">
        <w:rPr>
          <w:rFonts w:ascii="Arial" w:eastAsia="Symbol" w:hAnsi="Arial" w:cs="Arial"/>
        </w:rPr>
        <w:t xml:space="preserve"> </w:t>
      </w:r>
      <w:r w:rsidRPr="00134658">
        <w:rPr>
          <w:rFonts w:ascii="Arial" w:eastAsia="Symbol" w:hAnsi="Arial" w:cs="Arial"/>
        </w:rPr>
        <w:t xml:space="preserve">licząc od dnia odbioru końcowego całego zadania i podpisania </w:t>
      </w:r>
      <w:r w:rsidR="006E0EF0">
        <w:rPr>
          <w:rFonts w:ascii="Arial" w:eastAsia="Symbol" w:hAnsi="Arial" w:cs="Arial"/>
        </w:rPr>
        <w:t>p</w:t>
      </w:r>
      <w:r w:rsidRPr="00134658">
        <w:rPr>
          <w:rFonts w:ascii="Arial" w:eastAsia="Symbol" w:hAnsi="Arial" w:cs="Arial"/>
        </w:rPr>
        <w:t xml:space="preserve">rotokołu </w:t>
      </w:r>
      <w:r w:rsidR="006E0EF0">
        <w:rPr>
          <w:rFonts w:ascii="Arial" w:eastAsia="Symbol" w:hAnsi="Arial" w:cs="Arial"/>
        </w:rPr>
        <w:t>o</w:t>
      </w:r>
      <w:r w:rsidRPr="00134658">
        <w:rPr>
          <w:rFonts w:ascii="Arial" w:eastAsia="Symbol" w:hAnsi="Arial" w:cs="Arial"/>
        </w:rPr>
        <w:t xml:space="preserve">dbioru </w:t>
      </w:r>
      <w:r w:rsidR="006E0EF0">
        <w:rPr>
          <w:rFonts w:ascii="Arial" w:eastAsia="Symbol" w:hAnsi="Arial" w:cs="Arial"/>
        </w:rPr>
        <w:t>k</w:t>
      </w:r>
      <w:r w:rsidRPr="00134658">
        <w:rPr>
          <w:rFonts w:ascii="Arial" w:eastAsia="Symbol" w:hAnsi="Arial" w:cs="Arial"/>
        </w:rPr>
        <w:t xml:space="preserve">ońcowego. </w:t>
      </w:r>
    </w:p>
    <w:p w14:paraId="224B6632" w14:textId="5C463B15" w:rsidR="00844E14" w:rsidRPr="00134658" w:rsidRDefault="00844E14" w:rsidP="0054633D">
      <w:pPr>
        <w:numPr>
          <w:ilvl w:val="0"/>
          <w:numId w:val="18"/>
        </w:numPr>
        <w:suppressAutoHyphens/>
        <w:spacing w:before="120"/>
        <w:jc w:val="both"/>
        <w:rPr>
          <w:rFonts w:ascii="Arial" w:eastAsia="Symbol" w:hAnsi="Arial" w:cs="Arial"/>
        </w:rPr>
      </w:pPr>
      <w:r w:rsidRPr="00134658">
        <w:rPr>
          <w:rFonts w:ascii="Arial" w:eastAsia="Symbol" w:hAnsi="Arial" w:cs="Arial"/>
        </w:rPr>
        <w:lastRenderedPageBreak/>
        <w:t>W przypadku ujawnienia  wad lub usterek w okresie gwarancji WYKONAWCA jest zobowiązany do natychmiastowego przystąpienia do ich usunięcia</w:t>
      </w:r>
      <w:r>
        <w:rPr>
          <w:rFonts w:ascii="Arial" w:eastAsia="Symbol" w:hAnsi="Arial" w:cs="Arial"/>
        </w:rPr>
        <w:t xml:space="preserve"> oraz</w:t>
      </w:r>
      <w:r w:rsidRPr="00575183">
        <w:t xml:space="preserve"> </w:t>
      </w:r>
      <w:r w:rsidRPr="00575183">
        <w:rPr>
          <w:rFonts w:ascii="Arial" w:eastAsia="Symbol" w:hAnsi="Arial" w:cs="Arial"/>
        </w:rPr>
        <w:t>ich usunięcia w terminie do dziesięciu (10) dni (chyba, że z przyczyn technicznych/technologicznych usunięcie wady/usterki nie będzie możliwe i Zamawiający wyznaczy inny termin na piśmie</w:t>
      </w:r>
      <w:r>
        <w:rPr>
          <w:rFonts w:ascii="Arial" w:eastAsia="Symbol" w:hAnsi="Arial" w:cs="Arial"/>
        </w:rPr>
        <w:t>)</w:t>
      </w:r>
      <w:r w:rsidRPr="00134658">
        <w:rPr>
          <w:rFonts w:ascii="Arial" w:eastAsia="Symbol" w:hAnsi="Arial" w:cs="Arial"/>
        </w:rPr>
        <w:t>, przy czym okres gwarancji o którym mowa w Art. 1</w:t>
      </w:r>
      <w:r>
        <w:rPr>
          <w:rFonts w:ascii="Arial" w:eastAsia="Symbol" w:hAnsi="Arial" w:cs="Arial"/>
        </w:rPr>
        <w:t>8</w:t>
      </w:r>
      <w:r w:rsidRPr="00134658">
        <w:rPr>
          <w:rFonts w:ascii="Arial" w:eastAsia="Symbol" w:hAnsi="Arial" w:cs="Arial"/>
        </w:rPr>
        <w:t xml:space="preserve"> </w:t>
      </w:r>
      <w:r w:rsidR="006E0EF0">
        <w:rPr>
          <w:rFonts w:ascii="Arial" w:eastAsia="Symbol" w:hAnsi="Arial" w:cs="Arial"/>
        </w:rPr>
        <w:t>pkt</w:t>
      </w:r>
      <w:r>
        <w:rPr>
          <w:rFonts w:ascii="Arial" w:eastAsia="Symbol" w:hAnsi="Arial" w:cs="Arial"/>
        </w:rPr>
        <w:t>.</w:t>
      </w:r>
      <w:r w:rsidRPr="00134658">
        <w:rPr>
          <w:rFonts w:ascii="Arial" w:eastAsia="Symbol" w:hAnsi="Arial" w:cs="Arial"/>
        </w:rPr>
        <w:t xml:space="preserve"> 1 </w:t>
      </w:r>
      <w:r w:rsidR="006E0EF0">
        <w:rPr>
          <w:rFonts w:ascii="Arial" w:eastAsia="Symbol" w:hAnsi="Arial" w:cs="Arial"/>
        </w:rPr>
        <w:t xml:space="preserve">powyżej </w:t>
      </w:r>
      <w:r w:rsidRPr="00134658">
        <w:rPr>
          <w:rFonts w:ascii="Arial" w:eastAsia="Symbol" w:hAnsi="Arial" w:cs="Arial"/>
        </w:rPr>
        <w:t>będzie przedłużony w odniesieniu do tych wad na zasadach określonych poniżej:</w:t>
      </w:r>
    </w:p>
    <w:p w14:paraId="419C4928" w14:textId="77777777" w:rsidR="00844E14" w:rsidRPr="00134658" w:rsidRDefault="00844E14" w:rsidP="0054633D">
      <w:pPr>
        <w:numPr>
          <w:ilvl w:val="1"/>
          <w:numId w:val="18"/>
        </w:numPr>
        <w:suppressAutoHyphens/>
        <w:spacing w:before="120"/>
        <w:jc w:val="both"/>
        <w:rPr>
          <w:rFonts w:ascii="Arial" w:eastAsia="Symbol" w:hAnsi="Arial" w:cs="Arial"/>
        </w:rPr>
      </w:pPr>
      <w:r w:rsidRPr="00134658">
        <w:rPr>
          <w:rFonts w:ascii="Arial" w:eastAsia="Symbol" w:hAnsi="Arial" w:cs="Arial"/>
        </w:rPr>
        <w:t>Dla elementów naprawionych Wykonawca przedłuży gwarancję o okres niedyspozycyjności elementu,</w:t>
      </w:r>
    </w:p>
    <w:p w14:paraId="23AF57D4" w14:textId="77777777" w:rsidR="00844E14" w:rsidRPr="00134658" w:rsidRDefault="00844E14" w:rsidP="0054633D">
      <w:pPr>
        <w:numPr>
          <w:ilvl w:val="1"/>
          <w:numId w:val="18"/>
        </w:numPr>
        <w:suppressAutoHyphens/>
        <w:spacing w:before="120"/>
        <w:jc w:val="both"/>
        <w:rPr>
          <w:rFonts w:ascii="Arial" w:eastAsia="Symbol" w:hAnsi="Arial" w:cs="Arial"/>
        </w:rPr>
      </w:pPr>
      <w:r w:rsidRPr="00134658">
        <w:rPr>
          <w:rFonts w:ascii="Arial" w:eastAsia="Symbol" w:hAnsi="Arial" w:cs="Arial"/>
        </w:rPr>
        <w:t>Dla elementów wymienionych bieg okresu gwarancyjnego rozpocznie się od nowa od dnia podpisania protokołu usunięcia usterki.</w:t>
      </w:r>
    </w:p>
    <w:p w14:paraId="18C920C2" w14:textId="77777777" w:rsidR="00844E14" w:rsidRPr="00134658" w:rsidRDefault="00844E14" w:rsidP="0054633D">
      <w:pPr>
        <w:pStyle w:val="Kolorowalistaakcent11"/>
        <w:numPr>
          <w:ilvl w:val="0"/>
          <w:numId w:val="18"/>
        </w:numPr>
        <w:spacing w:before="120"/>
        <w:jc w:val="both"/>
        <w:rPr>
          <w:rFonts w:ascii="Arial" w:eastAsia="Symbol" w:hAnsi="Arial" w:cs="Arial"/>
          <w:strike/>
        </w:rPr>
      </w:pPr>
      <w:r w:rsidRPr="00134658">
        <w:rPr>
          <w:rFonts w:ascii="Arial" w:eastAsia="Symbol" w:hAnsi="Arial" w:cs="Arial"/>
        </w:rPr>
        <w:t>W przypadku gdy Wykonawca nie dotrzyma terminu usunięcia wad lub usterek lub nie przystąpi do ich usuwania, Zamawiający będzie miał prawo do usunięcia wad i usterek we własnym zakresie lub przy pomocy innego podmiotu, po uprzednim wyznaczeniu Wykonawcy dodatkowego terminu. W takim przypadku Zamawiającemu przysługiwać będzie prawo do obciążenia Wykonawcy kosztami wynagrodzenia zastępczego na podstawie noty obciążeniowej płatnej w terminie 14 dni od dnia jej otrzymania przez Wykonawcę.</w:t>
      </w:r>
    </w:p>
    <w:p w14:paraId="76FA638D" w14:textId="77777777" w:rsidR="00844E14" w:rsidRPr="00134658" w:rsidRDefault="00844E14" w:rsidP="0054633D">
      <w:pPr>
        <w:pStyle w:val="Kolorowalistaakcent11"/>
        <w:numPr>
          <w:ilvl w:val="0"/>
          <w:numId w:val="18"/>
        </w:numPr>
        <w:spacing w:before="120"/>
        <w:jc w:val="both"/>
        <w:rPr>
          <w:rFonts w:ascii="Arial" w:eastAsia="Symbol" w:hAnsi="Arial" w:cs="Arial"/>
        </w:rPr>
      </w:pPr>
      <w:r w:rsidRPr="00134658">
        <w:rPr>
          <w:rFonts w:ascii="Arial" w:eastAsia="Symbol" w:hAnsi="Arial" w:cs="Arial"/>
        </w:rPr>
        <w:t xml:space="preserve">W przypadku, gdy WYKONAWCA odmówi uzgodnienia terminu usunięcia wad lub usterek lub nie dotrzyma terminu ich usunięcia co zostanie potwierdzone na piśmie przez Strony, a w przypadku odmowy podpisania takiego dokumentu przez WYKONAWCĘ – w notatce służbowej podpisanej przez pracownika ZAMAWIAJĄCEGO, ZAMAWIAJĄCY będzie miał prawo do usunięcia wad we własnym zakresie z zachowaniem uprawnień wynikających z udzielonej przez WYKONAWCĘ gwarancji. ZAMAWIAJĄCY ma także prawo do przeprowadzenia naprawy i wymiany części we własnym zakresie lub przy pomocy innego podmiotu, jeśli naprawy są drobne lub konieczne w celu uniknięcia dalszych szkód lub tez muszą być przeprowadzone  niezwłocznie z innego ważnego powodu. Warunkiem zastosowania postanowienia zdania poprzedniego jest uprzednie powiadomienie WYKONAWCY przez ZAMAWIAJĄCEGO na piśmie. </w:t>
      </w:r>
    </w:p>
    <w:p w14:paraId="7ECA1773" w14:textId="0D5569FA" w:rsidR="00844E14" w:rsidRPr="00134658" w:rsidRDefault="00844E14" w:rsidP="0054633D">
      <w:pPr>
        <w:numPr>
          <w:ilvl w:val="0"/>
          <w:numId w:val="18"/>
        </w:numPr>
        <w:suppressAutoHyphens/>
        <w:spacing w:before="120"/>
        <w:jc w:val="both"/>
        <w:rPr>
          <w:rFonts w:ascii="Arial" w:eastAsia="Symbol" w:hAnsi="Arial" w:cs="Arial"/>
          <w:b/>
          <w:u w:val="single"/>
        </w:rPr>
      </w:pPr>
      <w:r w:rsidRPr="00134658">
        <w:rPr>
          <w:rFonts w:ascii="Arial" w:eastAsia="Symbol" w:hAnsi="Arial" w:cs="Arial"/>
        </w:rPr>
        <w:t xml:space="preserve">W przypadkach, o których mowa w </w:t>
      </w:r>
      <w:r>
        <w:rPr>
          <w:rFonts w:ascii="Arial" w:eastAsia="Symbol" w:hAnsi="Arial" w:cs="Arial"/>
        </w:rPr>
        <w:t>pkt</w:t>
      </w:r>
      <w:r w:rsidRPr="00134658">
        <w:rPr>
          <w:rFonts w:ascii="Arial" w:eastAsia="Symbol" w:hAnsi="Arial" w:cs="Arial"/>
        </w:rPr>
        <w:t xml:space="preserve"> </w:t>
      </w:r>
      <w:r>
        <w:rPr>
          <w:rFonts w:ascii="Arial" w:eastAsia="Symbol" w:hAnsi="Arial" w:cs="Arial"/>
        </w:rPr>
        <w:t>4</w:t>
      </w:r>
      <w:r w:rsidRPr="00134658">
        <w:rPr>
          <w:rFonts w:ascii="Arial" w:eastAsia="Symbol" w:hAnsi="Arial" w:cs="Arial"/>
        </w:rPr>
        <w:t xml:space="preserve"> powyżej, ZAMAWIAJĄCEMU przysługiwać będzie prawo do obciążenia WYKONAWCY kosztami wykonania zastępczego na podstawie noty obciążeniowej płatnej w terminie 14 dni  od dnia jej wystawienia przez ZAMAWIAJĄCEGO. Jednocześnie ZAMAWIAJĄCY będzie mógł skorzystać z uprawnień wskazanych w Art. 14 </w:t>
      </w:r>
      <w:r w:rsidR="006E0EF0">
        <w:rPr>
          <w:rFonts w:ascii="Arial" w:eastAsia="Symbol" w:hAnsi="Arial" w:cs="Arial"/>
        </w:rPr>
        <w:t xml:space="preserve">Umowy </w:t>
      </w:r>
      <w:r w:rsidRPr="00134658">
        <w:rPr>
          <w:rFonts w:ascii="Arial" w:eastAsia="Symbol" w:hAnsi="Arial" w:cs="Arial"/>
        </w:rPr>
        <w:t xml:space="preserve">oraz wynikających z zabezpieczenia dobrego wykonania </w:t>
      </w:r>
      <w:r w:rsidR="006E0EF0">
        <w:rPr>
          <w:rFonts w:ascii="Arial" w:eastAsia="Symbol" w:hAnsi="Arial" w:cs="Arial"/>
        </w:rPr>
        <w:t>U</w:t>
      </w:r>
      <w:r w:rsidRPr="00134658">
        <w:rPr>
          <w:rFonts w:ascii="Arial" w:eastAsia="Symbol" w:hAnsi="Arial" w:cs="Arial"/>
        </w:rPr>
        <w:t>mowy o którym mowa w Art. 6</w:t>
      </w:r>
      <w:r w:rsidR="006E0EF0">
        <w:rPr>
          <w:rFonts w:ascii="Arial" w:eastAsia="Symbol" w:hAnsi="Arial" w:cs="Arial"/>
        </w:rPr>
        <w:t xml:space="preserve"> Umowy</w:t>
      </w:r>
      <w:r w:rsidRPr="00134658">
        <w:rPr>
          <w:rFonts w:ascii="Arial" w:eastAsia="Symbol" w:hAnsi="Arial" w:cs="Arial"/>
        </w:rPr>
        <w:t>.</w:t>
      </w:r>
    </w:p>
    <w:p w14:paraId="29F2811A" w14:textId="77777777" w:rsidR="00844E14" w:rsidRPr="00134658" w:rsidRDefault="00844E14" w:rsidP="00844E14">
      <w:pPr>
        <w:pStyle w:val="Zwykytekst"/>
        <w:jc w:val="both"/>
        <w:rPr>
          <w:rFonts w:ascii="Arial" w:hAnsi="Arial" w:cs="Arial"/>
          <w:b/>
          <w:u w:val="single"/>
        </w:rPr>
      </w:pPr>
    </w:p>
    <w:p w14:paraId="574F92B1"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19 – SIŁA WYŻSZA</w:t>
      </w:r>
    </w:p>
    <w:p w14:paraId="22BB7EBF" w14:textId="107AA261" w:rsidR="00844E14" w:rsidRPr="00134658" w:rsidRDefault="00844E14" w:rsidP="0054633D">
      <w:pPr>
        <w:numPr>
          <w:ilvl w:val="0"/>
          <w:numId w:val="9"/>
        </w:numPr>
        <w:spacing w:before="120"/>
        <w:ind w:left="357" w:hanging="357"/>
        <w:jc w:val="both"/>
        <w:rPr>
          <w:rFonts w:ascii="Arial" w:hAnsi="Arial" w:cs="Arial"/>
        </w:rPr>
      </w:pPr>
      <w:r w:rsidRPr="00134658">
        <w:rPr>
          <w:rFonts w:ascii="Arial" w:hAnsi="Arial" w:cs="Arial"/>
        </w:rPr>
        <w:t xml:space="preserve">WYKONAWCA nie ponosi </w:t>
      </w:r>
      <w:r w:rsidR="00455438">
        <w:rPr>
          <w:rFonts w:ascii="Arial" w:hAnsi="Arial" w:cs="Arial"/>
        </w:rPr>
        <w:t>odpowiedzialności</w:t>
      </w:r>
      <w:r w:rsidR="00455438" w:rsidRPr="00134658">
        <w:rPr>
          <w:rFonts w:ascii="Arial" w:hAnsi="Arial" w:cs="Arial"/>
        </w:rPr>
        <w:t xml:space="preserve"> </w:t>
      </w:r>
      <w:r w:rsidRPr="00134658">
        <w:rPr>
          <w:rFonts w:ascii="Arial" w:hAnsi="Arial" w:cs="Arial"/>
        </w:rPr>
        <w:t>za</w:t>
      </w:r>
      <w:r w:rsidR="00822F77">
        <w:rPr>
          <w:rFonts w:ascii="Arial" w:hAnsi="Arial" w:cs="Arial"/>
        </w:rPr>
        <w:t xml:space="preserve"> niewykonanie lub nienależyte wykonanie Umowy</w:t>
      </w:r>
      <w:r w:rsidRPr="00134658">
        <w:rPr>
          <w:rFonts w:ascii="Arial" w:hAnsi="Arial" w:cs="Arial"/>
        </w:rPr>
        <w:t xml:space="preserve"> spowodowane wystąpieniem siły wyższej powstałej bez jego udziału. Istnienie siły wyższej </w:t>
      </w:r>
      <w:r w:rsidR="00822F77">
        <w:rPr>
          <w:rFonts w:ascii="Arial" w:hAnsi="Arial" w:cs="Arial"/>
        </w:rPr>
        <w:t>i jej bezpośredni wpływ na brak możliwości wykonywania lub nienależytego wykonywania Umowy</w:t>
      </w:r>
      <w:r w:rsidR="00822F77" w:rsidRPr="00134658">
        <w:rPr>
          <w:rFonts w:ascii="Arial" w:hAnsi="Arial" w:cs="Arial"/>
        </w:rPr>
        <w:t xml:space="preserve"> </w:t>
      </w:r>
      <w:r w:rsidRPr="00134658">
        <w:rPr>
          <w:rFonts w:ascii="Arial" w:hAnsi="Arial" w:cs="Arial"/>
        </w:rPr>
        <w:t xml:space="preserve">musi być stwierdzone przez obydwie Strony. </w:t>
      </w:r>
    </w:p>
    <w:p w14:paraId="0DFA3530" w14:textId="4B7E0FA7" w:rsidR="00844E14" w:rsidRPr="00134658" w:rsidRDefault="00844E14" w:rsidP="0054633D">
      <w:pPr>
        <w:numPr>
          <w:ilvl w:val="0"/>
          <w:numId w:val="9"/>
        </w:numPr>
        <w:spacing w:before="120"/>
        <w:ind w:left="357" w:hanging="357"/>
        <w:jc w:val="both"/>
        <w:rPr>
          <w:rFonts w:ascii="Arial" w:hAnsi="Arial" w:cs="Arial"/>
        </w:rPr>
      </w:pPr>
      <w:r w:rsidRPr="00134658">
        <w:rPr>
          <w:rFonts w:ascii="Arial" w:hAnsi="Arial" w:cs="Arial"/>
        </w:rPr>
        <w:t xml:space="preserve">Za </w:t>
      </w:r>
      <w:r w:rsidR="006E0EF0">
        <w:rPr>
          <w:rFonts w:ascii="Arial" w:hAnsi="Arial" w:cs="Arial"/>
        </w:rPr>
        <w:t>s</w:t>
      </w:r>
      <w:r w:rsidRPr="00134658">
        <w:rPr>
          <w:rFonts w:ascii="Arial" w:hAnsi="Arial" w:cs="Arial"/>
        </w:rPr>
        <w:t xml:space="preserve">iłę </w:t>
      </w:r>
      <w:r w:rsidR="006E0EF0">
        <w:rPr>
          <w:rFonts w:ascii="Arial" w:hAnsi="Arial" w:cs="Arial"/>
        </w:rPr>
        <w:t>w</w:t>
      </w:r>
      <w:r w:rsidRPr="00134658">
        <w:rPr>
          <w:rFonts w:ascii="Arial" w:hAnsi="Arial" w:cs="Arial"/>
        </w:rPr>
        <w:t xml:space="preserve">yższą uważa się wszystkie zdarzenia, jakich nie da się przewidzieć w chwili zawarcia umowy i na które żadna ze Stron nie będzie miała wpływu, w szczególności działania wojenne, rozruchy, wypadek lub jakiekolwiek inne zdarzenie losowe, w wyniku którego nastąpiło skażenie lub zatrucie chemiczne bądź radioaktywne osób, nieruchomości lub rzeczy ruchomych, klęska żywiołowa. </w:t>
      </w:r>
    </w:p>
    <w:p w14:paraId="52D73712" w14:textId="3E2B57C7" w:rsidR="00844E14" w:rsidRPr="00134658" w:rsidRDefault="00844E14" w:rsidP="0054633D">
      <w:pPr>
        <w:numPr>
          <w:ilvl w:val="0"/>
          <w:numId w:val="9"/>
        </w:numPr>
        <w:spacing w:before="120"/>
        <w:ind w:left="357" w:hanging="357"/>
        <w:jc w:val="both"/>
        <w:rPr>
          <w:rFonts w:ascii="Arial" w:hAnsi="Arial" w:cs="Arial"/>
        </w:rPr>
      </w:pPr>
      <w:r w:rsidRPr="00134658">
        <w:rPr>
          <w:rFonts w:ascii="Arial" w:hAnsi="Arial" w:cs="Arial"/>
        </w:rPr>
        <w:t>Czas, w którym trwają te wydarzenia będzie odpowiednio uwzględniony w harmonogramie. Gdyby okres ten wynosił więcej niż 3 miesiące, Strony ustalą nowe warunki współpracy</w:t>
      </w:r>
      <w:r w:rsidR="00D03E8B">
        <w:rPr>
          <w:rFonts w:ascii="Arial" w:hAnsi="Arial" w:cs="Arial"/>
        </w:rPr>
        <w:t xml:space="preserve"> w zakresie na który wpływ miała siła wyższa</w:t>
      </w:r>
      <w:r w:rsidRPr="00134658">
        <w:rPr>
          <w:rFonts w:ascii="Arial" w:hAnsi="Arial" w:cs="Arial"/>
        </w:rPr>
        <w:t>.</w:t>
      </w:r>
    </w:p>
    <w:p w14:paraId="25689611" w14:textId="541098BE" w:rsidR="00844E14" w:rsidRDefault="00844E14" w:rsidP="0054633D">
      <w:pPr>
        <w:numPr>
          <w:ilvl w:val="0"/>
          <w:numId w:val="9"/>
        </w:numPr>
        <w:spacing w:before="120"/>
        <w:ind w:left="357" w:hanging="357"/>
        <w:jc w:val="both"/>
        <w:rPr>
          <w:rFonts w:ascii="Arial" w:hAnsi="Arial" w:cs="Arial"/>
        </w:rPr>
      </w:pPr>
      <w:r w:rsidRPr="00134658">
        <w:rPr>
          <w:rFonts w:ascii="Arial" w:hAnsi="Arial" w:cs="Arial"/>
        </w:rPr>
        <w:t xml:space="preserve">Ta ze Stron, która nie jest w stanie wywiązać się ze swoich zobowiązań z powodu działania </w:t>
      </w:r>
      <w:r w:rsidR="006E0EF0">
        <w:rPr>
          <w:rFonts w:ascii="Arial" w:hAnsi="Arial" w:cs="Arial"/>
        </w:rPr>
        <w:t>s</w:t>
      </w:r>
      <w:r w:rsidRPr="00134658">
        <w:rPr>
          <w:rFonts w:ascii="Arial" w:hAnsi="Arial" w:cs="Arial"/>
        </w:rPr>
        <w:t xml:space="preserve">iły </w:t>
      </w:r>
      <w:r w:rsidR="006E0EF0">
        <w:rPr>
          <w:rFonts w:ascii="Arial" w:hAnsi="Arial" w:cs="Arial"/>
        </w:rPr>
        <w:t>w</w:t>
      </w:r>
      <w:r w:rsidRPr="00134658">
        <w:rPr>
          <w:rFonts w:ascii="Arial" w:hAnsi="Arial" w:cs="Arial"/>
        </w:rPr>
        <w:t xml:space="preserve">yższej jest zobowiązana powiadomić niezwłocznie drugą ze Stron o tym fakcie nie później niż w ciągu 7 dni od zaistnienia takich zdarzeń. Gdy działanie </w:t>
      </w:r>
      <w:r w:rsidR="006E0EF0">
        <w:rPr>
          <w:rFonts w:ascii="Arial" w:hAnsi="Arial" w:cs="Arial"/>
        </w:rPr>
        <w:t>s</w:t>
      </w:r>
      <w:r w:rsidRPr="00134658">
        <w:rPr>
          <w:rFonts w:ascii="Arial" w:hAnsi="Arial" w:cs="Arial"/>
        </w:rPr>
        <w:t xml:space="preserve">iły </w:t>
      </w:r>
      <w:r w:rsidR="006E0EF0">
        <w:rPr>
          <w:rFonts w:ascii="Arial" w:hAnsi="Arial" w:cs="Arial"/>
        </w:rPr>
        <w:t>w</w:t>
      </w:r>
      <w:r w:rsidRPr="00134658">
        <w:rPr>
          <w:rFonts w:ascii="Arial" w:hAnsi="Arial" w:cs="Arial"/>
        </w:rPr>
        <w:t xml:space="preserve">yższej ustaje, druga ze Stron powinna zostać powiadomiona o tym bez zwłoki. Niedopełnienie powyższego wymogu powoduje utratę praw do powoływania się na zaistnienie </w:t>
      </w:r>
      <w:r w:rsidR="006E0EF0">
        <w:rPr>
          <w:rFonts w:ascii="Arial" w:hAnsi="Arial" w:cs="Arial"/>
        </w:rPr>
        <w:t>s</w:t>
      </w:r>
      <w:r w:rsidRPr="00134658">
        <w:rPr>
          <w:rFonts w:ascii="Arial" w:hAnsi="Arial" w:cs="Arial"/>
        </w:rPr>
        <w:t xml:space="preserve">iły </w:t>
      </w:r>
      <w:r w:rsidR="006E0EF0">
        <w:rPr>
          <w:rFonts w:ascii="Arial" w:hAnsi="Arial" w:cs="Arial"/>
        </w:rPr>
        <w:t>w</w:t>
      </w:r>
      <w:r w:rsidRPr="00134658">
        <w:rPr>
          <w:rFonts w:ascii="Arial" w:hAnsi="Arial" w:cs="Arial"/>
        </w:rPr>
        <w:t xml:space="preserve">yższej. </w:t>
      </w:r>
    </w:p>
    <w:p w14:paraId="3851CC90" w14:textId="77777777" w:rsidR="00844E14" w:rsidRDefault="00844E14" w:rsidP="00844E14">
      <w:pPr>
        <w:spacing w:before="120"/>
        <w:jc w:val="both"/>
        <w:rPr>
          <w:rFonts w:ascii="Arial" w:hAnsi="Arial" w:cs="Arial"/>
          <w:b/>
          <w:u w:val="single"/>
        </w:rPr>
      </w:pPr>
    </w:p>
    <w:p w14:paraId="3521879B" w14:textId="77777777" w:rsidR="00844E14" w:rsidRDefault="00844E14" w:rsidP="00844E14">
      <w:pPr>
        <w:spacing w:before="120"/>
        <w:jc w:val="both"/>
        <w:rPr>
          <w:rFonts w:ascii="Arial" w:hAnsi="Arial" w:cs="Arial"/>
          <w:b/>
          <w:u w:val="single"/>
        </w:rPr>
      </w:pPr>
    </w:p>
    <w:p w14:paraId="625C103C" w14:textId="77777777" w:rsidR="00844E14" w:rsidRDefault="00844E14" w:rsidP="00844E14">
      <w:pPr>
        <w:spacing w:before="120"/>
        <w:jc w:val="both"/>
        <w:rPr>
          <w:rFonts w:ascii="Arial" w:hAnsi="Arial" w:cs="Arial"/>
          <w:b/>
          <w:u w:val="single"/>
        </w:rPr>
      </w:pPr>
    </w:p>
    <w:p w14:paraId="00E7C037"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20 - CESJA PRAW</w:t>
      </w:r>
    </w:p>
    <w:p w14:paraId="55C5BF77" w14:textId="77777777" w:rsidR="00844E14" w:rsidRPr="00134658" w:rsidRDefault="00844E14" w:rsidP="00844E14">
      <w:pPr>
        <w:spacing w:before="120"/>
        <w:jc w:val="both"/>
        <w:rPr>
          <w:rFonts w:ascii="Arial" w:hAnsi="Arial" w:cs="Arial"/>
        </w:rPr>
      </w:pPr>
      <w:r w:rsidRPr="00134658">
        <w:rPr>
          <w:rFonts w:ascii="Arial" w:hAnsi="Arial" w:cs="Arial"/>
        </w:rPr>
        <w:t>1. Bez pisemnej zgody Zamawiającego Wykonawca nie dokona cesji jakichkolwiek praw (w tym wierzytelności) lub zobowiązań wynikających z niniejszej Umowy.</w:t>
      </w:r>
    </w:p>
    <w:p w14:paraId="1E4F2EFF" w14:textId="1BC0A5B0" w:rsidR="00844E14" w:rsidRPr="00134658" w:rsidRDefault="00844E14" w:rsidP="00844E14">
      <w:pPr>
        <w:spacing w:before="120"/>
        <w:jc w:val="both"/>
        <w:rPr>
          <w:rFonts w:ascii="Arial" w:hAnsi="Arial" w:cs="Arial"/>
          <w:b/>
          <w:u w:val="single"/>
        </w:rPr>
      </w:pPr>
      <w:r w:rsidRPr="00134658">
        <w:rPr>
          <w:rFonts w:ascii="Arial" w:hAnsi="Arial" w:cs="Arial"/>
        </w:rPr>
        <w:t>2.  Bez pisemnej zgody WYKONAWCY Zamawiający  nie ma prawa przenieść jakichkolwiek praw lub zobowiązań, przy czym ograniczenie to nie dotyczy ORLEN S.A. jako cesjonariusza.</w:t>
      </w:r>
    </w:p>
    <w:p w14:paraId="5ECAA7C1" w14:textId="77777777" w:rsidR="00844E14" w:rsidRPr="00134658" w:rsidRDefault="00844E14" w:rsidP="00844E14">
      <w:pPr>
        <w:spacing w:before="120"/>
        <w:jc w:val="both"/>
        <w:rPr>
          <w:rFonts w:ascii="Arial" w:hAnsi="Arial" w:cs="Arial"/>
          <w:b/>
          <w:u w:val="single"/>
        </w:rPr>
      </w:pPr>
    </w:p>
    <w:p w14:paraId="1F927D05"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21 - BRAK ZRZECZENIA</w:t>
      </w:r>
    </w:p>
    <w:p w14:paraId="51D2DD7E" w14:textId="77777777" w:rsidR="00844E14" w:rsidRPr="00134658" w:rsidRDefault="00844E14" w:rsidP="00844E14">
      <w:pPr>
        <w:spacing w:before="120"/>
        <w:jc w:val="both"/>
        <w:rPr>
          <w:rFonts w:ascii="Arial" w:hAnsi="Arial" w:cs="Arial"/>
        </w:rPr>
      </w:pPr>
      <w:r w:rsidRPr="00134658">
        <w:rPr>
          <w:rFonts w:ascii="Arial" w:hAnsi="Arial" w:cs="Arial"/>
        </w:rPr>
        <w:t>Żaden przypadek zrzeczenia się roszczeń z tytułu naruszenia któregokolwiek z postanowień Umowy</w:t>
      </w:r>
      <w:r>
        <w:rPr>
          <w:rFonts w:ascii="Arial" w:hAnsi="Arial" w:cs="Arial"/>
        </w:rPr>
        <w:t xml:space="preserve"> </w:t>
      </w:r>
      <w:r w:rsidRPr="00134658">
        <w:rPr>
          <w:rFonts w:ascii="Arial" w:hAnsi="Arial" w:cs="Arial"/>
        </w:rPr>
        <w:t>nie będzie uważany za zrzeczenie się roszczeń z tytułu jakichkolwiek innych przypadków naruszenia tego samego lub innych postanowień Umowy.</w:t>
      </w:r>
    </w:p>
    <w:p w14:paraId="2187F8DA" w14:textId="77777777" w:rsidR="00844E14" w:rsidRPr="00134658" w:rsidRDefault="00844E14" w:rsidP="00844E14">
      <w:pPr>
        <w:spacing w:before="120"/>
        <w:jc w:val="both"/>
        <w:rPr>
          <w:rFonts w:ascii="Arial" w:hAnsi="Arial" w:cs="Arial"/>
        </w:rPr>
      </w:pPr>
    </w:p>
    <w:p w14:paraId="78628102"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22 - SĄD WŁAŚCIWY</w:t>
      </w:r>
    </w:p>
    <w:p w14:paraId="75FC244E" w14:textId="77777777" w:rsidR="00844E14" w:rsidRPr="00134658" w:rsidRDefault="00844E14" w:rsidP="00844E14">
      <w:pPr>
        <w:spacing w:before="120"/>
        <w:jc w:val="both"/>
        <w:rPr>
          <w:rFonts w:ascii="Arial" w:hAnsi="Arial" w:cs="Arial"/>
        </w:rPr>
      </w:pPr>
      <w:r w:rsidRPr="00134658">
        <w:rPr>
          <w:rFonts w:ascii="Arial" w:hAnsi="Arial" w:cs="Arial"/>
        </w:rPr>
        <w:t xml:space="preserve">Wszelkie spory wynikłe przy realizacji postanowień niniejszej Umowy Strony zobowiązują się </w:t>
      </w:r>
      <w:r>
        <w:rPr>
          <w:rFonts w:ascii="Arial" w:hAnsi="Arial" w:cs="Arial"/>
        </w:rPr>
        <w:t xml:space="preserve">rozwiązywać </w:t>
      </w:r>
      <w:r w:rsidRPr="00134658">
        <w:rPr>
          <w:rFonts w:ascii="Arial" w:hAnsi="Arial" w:cs="Arial"/>
        </w:rPr>
        <w:t>na drodze negocjacji, a w przypadku nie osiągnięcia ugody, w terminie 30 (trzydziestu) dni od dnia zgłoszenia na piśmie przez jedną ze Stron chęci jej zawarcia, każda ze Stron może wystąpić do sądu powszechnego właściwego ze względu na siedzibę Zamawiającego.</w:t>
      </w:r>
    </w:p>
    <w:p w14:paraId="6509CAD5" w14:textId="77777777" w:rsidR="00844E14" w:rsidRPr="00134658" w:rsidRDefault="00844E14" w:rsidP="00844E14">
      <w:pPr>
        <w:spacing w:before="120"/>
        <w:jc w:val="both"/>
        <w:rPr>
          <w:rFonts w:ascii="Arial" w:hAnsi="Arial" w:cs="Arial"/>
        </w:rPr>
      </w:pPr>
    </w:p>
    <w:p w14:paraId="43B72904"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23 - ZAWIADOMIENIA</w:t>
      </w:r>
    </w:p>
    <w:p w14:paraId="64AD5DE9" w14:textId="77777777" w:rsidR="00844E14" w:rsidRPr="00134658" w:rsidRDefault="00844E14" w:rsidP="00844E14">
      <w:pPr>
        <w:spacing w:before="120"/>
        <w:jc w:val="both"/>
        <w:rPr>
          <w:rFonts w:ascii="Arial" w:hAnsi="Arial" w:cs="Arial"/>
        </w:rPr>
      </w:pPr>
      <w:r w:rsidRPr="00134658">
        <w:rPr>
          <w:rFonts w:ascii="Arial" w:hAnsi="Arial" w:cs="Arial"/>
        </w:rPr>
        <w:t>1.Jeśli Strony nie ustaliły inaczej w treści niniejszej Umowy, wszelkie zawiadomienia, pisma, korespondencje itp. jednej Strony Umowy do drugiej Strony, będą uważane za prawidłowo sporządzone, jeśli zostaną sporządzone w formie pisemnej i doręczone osobiście za potwierdzeniem odbioru, za pośrednictwem listu poleconego lub poczty kurierskiej za potwierdzeniem odbioru. Zawiadomienia mogą być również dokonywane telefaksem (z zachowaniem raportu zakończonej powodzeniem transmisji telefaksowej) lub pocztą elektroniczną (z wygenerowanym drogą elektroniczną potwierdzeniem otrzymania wiadomości wysłanej drogą elektroniczną), z równoczesnym przesłaniem kopii zawiadomienia listem poleconym lub pocztą kurierską (wiadomość przesłana w ten sposób będzie wskazywała datę przesłania jej drogą telefaksową lub elektroniczną). Zawiadomienie przesłane telefaksem lub pocztą elektroniczną z zachowaniem rygorów określonych w zdaniu poprzednim uważane będzie za doręczone następnego dnia roboczego po jego wysłaniu, chyba że po otrzymaniu zawiadomienia listem poleconym lub pocztą kurierską, adresat zawiadomi niezwłocznie nadawcę, że zawiadomienia przesłanego telefaksem lub pocztą elektroniczną nie otrzymał. W tym ostatnim przypadku skutki związane z zawiadomieniem przesłanym telefaksem lub pocztą elektroniczną następują z chwilą otrzymania listu poleconego lub przesyłki kurierskiej.</w:t>
      </w:r>
    </w:p>
    <w:p w14:paraId="69F89D37" w14:textId="77777777" w:rsidR="00844E14" w:rsidRPr="00134658" w:rsidRDefault="00844E14" w:rsidP="00844E14">
      <w:pPr>
        <w:spacing w:before="120"/>
        <w:jc w:val="both"/>
        <w:rPr>
          <w:rFonts w:ascii="Arial" w:hAnsi="Arial" w:cs="Arial"/>
        </w:rPr>
      </w:pPr>
      <w:r w:rsidRPr="00134658">
        <w:rPr>
          <w:rFonts w:ascii="Arial" w:hAnsi="Arial" w:cs="Arial"/>
        </w:rPr>
        <w:t>2.Powyższe nie uchybia powoływaniu się przez adresata zawiadomienia na otrzymanie zawiadomienia niezależnie od tego, czy dochowano powyższych wymogów, pod warunkiem, że nastąpiło ono w formie pisemnej (telefaks oraz pocztę elektroniczną również uważa się za formę pisemną) oraz powoływaniu się przez nadawcę na doręczenie zawiadomienia, jeżeli adresat przyzna jego otrzymanie.</w:t>
      </w:r>
    </w:p>
    <w:p w14:paraId="01B44490" w14:textId="77777777" w:rsidR="00844E14" w:rsidRPr="00134658" w:rsidRDefault="00844E14" w:rsidP="00844E14">
      <w:pPr>
        <w:spacing w:before="120"/>
        <w:jc w:val="both"/>
        <w:rPr>
          <w:rFonts w:ascii="Arial" w:hAnsi="Arial" w:cs="Arial"/>
        </w:rPr>
      </w:pPr>
      <w:r w:rsidRPr="00134658">
        <w:rPr>
          <w:rFonts w:ascii="Arial" w:hAnsi="Arial" w:cs="Arial"/>
        </w:rPr>
        <w:t>3.Zamawiający będzie wysyłał zawiadomienia do Wykonawcy na następujący adres:</w:t>
      </w:r>
    </w:p>
    <w:p w14:paraId="7BB70C45" w14:textId="77777777" w:rsidR="00844E14" w:rsidRPr="00134658" w:rsidRDefault="00844E14" w:rsidP="00844E14">
      <w:pPr>
        <w:spacing w:before="120"/>
        <w:jc w:val="both"/>
        <w:rPr>
          <w:rFonts w:ascii="Arial" w:hAnsi="Arial" w:cs="Arial"/>
          <w:color w:val="000000" w:themeColor="text1"/>
        </w:rPr>
      </w:pPr>
      <w:r w:rsidRPr="00134658">
        <w:rPr>
          <w:rFonts w:ascii="Arial" w:hAnsi="Arial" w:cs="Arial"/>
          <w:color w:val="000000" w:themeColor="text1"/>
        </w:rPr>
        <w:t>/imię i nazwisko/</w:t>
      </w:r>
    </w:p>
    <w:p w14:paraId="385EA99B" w14:textId="77777777" w:rsidR="00844E14" w:rsidRPr="00134658" w:rsidRDefault="00844E14" w:rsidP="00844E14">
      <w:pPr>
        <w:jc w:val="both"/>
        <w:rPr>
          <w:rFonts w:ascii="Arial" w:eastAsia="Calibri" w:hAnsi="Arial" w:cs="Arial"/>
          <w:color w:val="000000" w:themeColor="text1"/>
        </w:rPr>
      </w:pPr>
      <w:r w:rsidRPr="00134658">
        <w:rPr>
          <w:rFonts w:ascii="Arial" w:hAnsi="Arial" w:cs="Arial"/>
          <w:color w:val="000000" w:themeColor="text1"/>
        </w:rPr>
        <w:t>stanowisko: ……</w:t>
      </w:r>
    </w:p>
    <w:p w14:paraId="229D7780" w14:textId="77777777" w:rsidR="00844E14" w:rsidRPr="00134658" w:rsidRDefault="00844E14" w:rsidP="00844E14">
      <w:pPr>
        <w:spacing w:before="120"/>
        <w:jc w:val="both"/>
        <w:rPr>
          <w:rFonts w:ascii="Arial" w:hAnsi="Arial" w:cs="Arial"/>
          <w:color w:val="000000" w:themeColor="text1"/>
        </w:rPr>
      </w:pPr>
      <w:r w:rsidRPr="00134658">
        <w:rPr>
          <w:rFonts w:ascii="Arial" w:hAnsi="Arial" w:cs="Arial"/>
          <w:color w:val="000000" w:themeColor="text1"/>
        </w:rPr>
        <w:t>telefaks nr: ………………</w:t>
      </w:r>
    </w:p>
    <w:p w14:paraId="0DFE3B53" w14:textId="77777777" w:rsidR="00844E14" w:rsidRPr="00134658" w:rsidRDefault="00844E14" w:rsidP="00844E14">
      <w:pPr>
        <w:spacing w:before="120"/>
        <w:jc w:val="both"/>
        <w:rPr>
          <w:rFonts w:ascii="Arial" w:hAnsi="Arial" w:cs="Arial"/>
          <w:color w:val="000000" w:themeColor="text1"/>
        </w:rPr>
      </w:pPr>
      <w:r w:rsidRPr="00134658">
        <w:rPr>
          <w:rFonts w:ascii="Arial" w:hAnsi="Arial" w:cs="Arial"/>
          <w:color w:val="000000" w:themeColor="text1"/>
        </w:rPr>
        <w:t xml:space="preserve">e-mail:  </w:t>
      </w:r>
    </w:p>
    <w:p w14:paraId="6D36A01D" w14:textId="77777777" w:rsidR="00844E14" w:rsidRPr="00134658" w:rsidRDefault="00844E14" w:rsidP="00844E14">
      <w:pPr>
        <w:jc w:val="both"/>
        <w:rPr>
          <w:rFonts w:ascii="Arial" w:eastAsia="Calibri" w:hAnsi="Arial" w:cs="Arial"/>
          <w:color w:val="000000" w:themeColor="text1"/>
        </w:rPr>
      </w:pPr>
      <w:r w:rsidRPr="00134658">
        <w:rPr>
          <w:rFonts w:ascii="Arial" w:hAnsi="Arial" w:cs="Arial"/>
          <w:color w:val="000000" w:themeColor="text1"/>
        </w:rPr>
        <w:t xml:space="preserve">tel.: </w:t>
      </w:r>
    </w:p>
    <w:p w14:paraId="63A964E1" w14:textId="77777777" w:rsidR="00844E14" w:rsidRPr="00134658" w:rsidRDefault="00844E14" w:rsidP="00844E14">
      <w:pPr>
        <w:spacing w:before="120"/>
        <w:jc w:val="both"/>
        <w:rPr>
          <w:rFonts w:ascii="Arial" w:hAnsi="Arial" w:cs="Arial"/>
        </w:rPr>
      </w:pPr>
      <w:r w:rsidRPr="00134658">
        <w:rPr>
          <w:rFonts w:ascii="Arial" w:hAnsi="Arial" w:cs="Arial"/>
          <w:color w:val="000000" w:themeColor="text1"/>
        </w:rPr>
        <w:t xml:space="preserve">4.Wykonawca </w:t>
      </w:r>
      <w:r w:rsidRPr="00134658">
        <w:rPr>
          <w:rFonts w:ascii="Arial" w:hAnsi="Arial" w:cs="Arial"/>
        </w:rPr>
        <w:t xml:space="preserve">będzie wysyłał zawiadomienia do Zamawiającego na adres </w:t>
      </w:r>
      <w:r>
        <w:rPr>
          <w:rFonts w:ascii="Arial" w:hAnsi="Arial" w:cs="Arial"/>
        </w:rPr>
        <w:t xml:space="preserve">jego siedziby. </w:t>
      </w:r>
    </w:p>
    <w:p w14:paraId="748FFEC0" w14:textId="77777777" w:rsidR="00844E14" w:rsidRPr="00134658" w:rsidRDefault="00844E14" w:rsidP="00844E14">
      <w:pPr>
        <w:spacing w:before="120"/>
        <w:jc w:val="both"/>
        <w:rPr>
          <w:rFonts w:ascii="Arial" w:hAnsi="Arial" w:cs="Arial"/>
        </w:rPr>
      </w:pPr>
      <w:r w:rsidRPr="00134658">
        <w:rPr>
          <w:rFonts w:ascii="Arial" w:hAnsi="Arial" w:cs="Arial"/>
        </w:rPr>
        <w:t>5.</w:t>
      </w:r>
      <w:r w:rsidRPr="00DF444D">
        <w:t xml:space="preserve"> </w:t>
      </w:r>
      <w:r w:rsidRPr="00DF444D">
        <w:rPr>
          <w:rFonts w:ascii="Arial" w:hAnsi="Arial" w:cs="Arial"/>
        </w:rPr>
        <w:t>Zawiadomienie powinno zawierać adnotację: Dotyczy zamówienia SAP MM nr ……………….</w:t>
      </w:r>
    </w:p>
    <w:p w14:paraId="532D04FC" w14:textId="77777777" w:rsidR="00844E14" w:rsidRPr="00134658" w:rsidRDefault="00844E14" w:rsidP="00844E14">
      <w:pPr>
        <w:spacing w:before="120"/>
        <w:jc w:val="both"/>
        <w:rPr>
          <w:rFonts w:ascii="Arial" w:hAnsi="Arial" w:cs="Arial"/>
        </w:rPr>
      </w:pPr>
      <w:r w:rsidRPr="00134658">
        <w:rPr>
          <w:rFonts w:ascii="Arial" w:hAnsi="Arial" w:cs="Arial"/>
        </w:rPr>
        <w:t>6.Każda ze Stron może w dowolnym czasie powiadomić drugą Stronę w sposób zgodny z niniejszym Artykułem o zmianie swoich danych do korespondencji.</w:t>
      </w:r>
    </w:p>
    <w:p w14:paraId="01250D7E" w14:textId="77777777" w:rsidR="00844E14" w:rsidRPr="00134658" w:rsidRDefault="00844E14" w:rsidP="00844E14">
      <w:pPr>
        <w:spacing w:before="120"/>
        <w:jc w:val="both"/>
        <w:rPr>
          <w:rFonts w:ascii="Arial" w:hAnsi="Arial" w:cs="Arial"/>
          <w:b/>
          <w:u w:val="single"/>
        </w:rPr>
      </w:pPr>
    </w:p>
    <w:p w14:paraId="05835B5E"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 xml:space="preserve">ARTYKUŁ 24 – GOSPODARKA ZŁOMEM  </w:t>
      </w:r>
    </w:p>
    <w:p w14:paraId="1B54C84B" w14:textId="68E1D240" w:rsidR="00844E14" w:rsidRPr="00134658" w:rsidRDefault="00844E14" w:rsidP="00844E14">
      <w:pPr>
        <w:spacing w:before="120"/>
        <w:jc w:val="both"/>
        <w:rPr>
          <w:rFonts w:ascii="Arial" w:hAnsi="Arial" w:cs="Arial"/>
        </w:rPr>
      </w:pPr>
      <w:r w:rsidRPr="00134658">
        <w:rPr>
          <w:rFonts w:ascii="Arial" w:hAnsi="Arial" w:cs="Arial"/>
        </w:rPr>
        <w:t>1.</w:t>
      </w:r>
      <w:r w:rsidRPr="00134658">
        <w:rPr>
          <w:rFonts w:ascii="Arial" w:hAnsi="Arial" w:cs="Arial"/>
        </w:rPr>
        <w:tab/>
        <w:t>Wytworzony w trakcie wykonywania P</w:t>
      </w:r>
      <w:r w:rsidR="00654AF0">
        <w:rPr>
          <w:rFonts w:ascii="Arial" w:hAnsi="Arial" w:cs="Arial"/>
        </w:rPr>
        <w:t>rzedmiotu</w:t>
      </w:r>
      <w:r w:rsidRPr="00134658">
        <w:rPr>
          <w:rFonts w:ascii="Arial" w:hAnsi="Arial" w:cs="Arial"/>
        </w:rPr>
        <w:t xml:space="preserve"> U</w:t>
      </w:r>
      <w:r w:rsidR="00654AF0">
        <w:rPr>
          <w:rFonts w:ascii="Arial" w:hAnsi="Arial" w:cs="Arial"/>
        </w:rPr>
        <w:t>mowy</w:t>
      </w:r>
      <w:r w:rsidRPr="00134658">
        <w:rPr>
          <w:rFonts w:ascii="Arial" w:hAnsi="Arial" w:cs="Arial"/>
        </w:rPr>
        <w:t xml:space="preserve"> złom należy przekazywać do magazynu odpadów MG-33. Przekazanie złomu do MG 33 będzie się odbywać transportem Wykonawcy oraz na koszt Wykonawcy.</w:t>
      </w:r>
    </w:p>
    <w:p w14:paraId="1E94AB7D" w14:textId="77777777" w:rsidR="00844E14" w:rsidRPr="00134658" w:rsidRDefault="00844E14" w:rsidP="00844E14">
      <w:pPr>
        <w:spacing w:before="120"/>
        <w:jc w:val="both"/>
        <w:rPr>
          <w:rFonts w:ascii="Arial" w:hAnsi="Arial" w:cs="Arial"/>
        </w:rPr>
      </w:pPr>
      <w:r w:rsidRPr="00134658">
        <w:rPr>
          <w:rFonts w:ascii="Arial" w:hAnsi="Arial" w:cs="Arial"/>
        </w:rPr>
        <w:t>2.</w:t>
      </w:r>
      <w:r w:rsidRPr="00134658">
        <w:rPr>
          <w:rFonts w:ascii="Arial" w:hAnsi="Arial" w:cs="Arial"/>
        </w:rPr>
        <w:tab/>
        <w:t xml:space="preserve">Złom do magazynu MG-33 przekazywany  będzie łącznie z dowodem ZW oraz „Kartą przekazania odpadu” w dwóch egzemplarzach. Dowody ZW łącznie z kartami przekazania odpadu powinny być dostarczone do magazynu MG 33 wraz z pierwszym transportem. </w:t>
      </w:r>
    </w:p>
    <w:p w14:paraId="4883A47A" w14:textId="3A4BC282" w:rsidR="00844E14" w:rsidRPr="00134658" w:rsidRDefault="00844E14" w:rsidP="00844E14">
      <w:pPr>
        <w:spacing w:before="120"/>
        <w:jc w:val="both"/>
        <w:rPr>
          <w:rFonts w:ascii="Arial" w:hAnsi="Arial" w:cs="Arial"/>
        </w:rPr>
      </w:pPr>
      <w:r w:rsidRPr="00134658">
        <w:rPr>
          <w:rFonts w:ascii="Arial" w:hAnsi="Arial" w:cs="Arial"/>
        </w:rPr>
        <w:t>3.</w:t>
      </w:r>
      <w:r w:rsidRPr="00134658">
        <w:rPr>
          <w:rFonts w:ascii="Arial" w:hAnsi="Arial" w:cs="Arial"/>
        </w:rPr>
        <w:tab/>
        <w:t xml:space="preserve">Złom należy zdawać do magazynu MG-33 sklasyfikowany, oczyszczony i posegregowany według rodzaju, w sposób nie utrudniający rozładunku na podstawie dowodów obrotu materiałowego (zwrot do magazynu) wystawionych zgodnie z odrębnym wewnętrznym aktem organizacyjnym dotyczącym ewidencji </w:t>
      </w:r>
      <w:r w:rsidRPr="00134658">
        <w:rPr>
          <w:rFonts w:ascii="Arial" w:hAnsi="Arial" w:cs="Arial"/>
        </w:rPr>
        <w:lastRenderedPageBreak/>
        <w:t>zapasów majątku obrotowego w ORLEN S.A. z uwzględnieniem różnic w dokumentowaniu wynikających z pochodzenia złomu np. złom z likwidacji środków trwałych, wystawianych oddzielnie dla każdego rodzaju złomu, np. złom stalowy, złom żeliwny. W przypadku dostarczania do magazynu MG-33 stali stopowej wraz z dowodem ZW wymagane jest dostarczenie dokumentu potwierdzającego przeprowadzenie badania próbki (np. jeden element rurociągu, jeden element aparatu, itp.) składu chemicznego pozwalającego na zaklasyfikowanie złomu do jednej z grup stali stopowych określonej poniżej. Próbki typuje kierownik komórki organizacyjnej, w obszarze  której powstaje odpad.</w:t>
      </w:r>
    </w:p>
    <w:p w14:paraId="7D49B824" w14:textId="77777777" w:rsidR="00844E14" w:rsidRPr="00134658" w:rsidRDefault="00844E14" w:rsidP="00844E14">
      <w:pPr>
        <w:spacing w:before="120"/>
        <w:jc w:val="both"/>
        <w:rPr>
          <w:rFonts w:ascii="Arial" w:hAnsi="Arial" w:cs="Arial"/>
        </w:rPr>
      </w:pPr>
      <w:r w:rsidRPr="00134658">
        <w:rPr>
          <w:rFonts w:ascii="Arial" w:hAnsi="Arial" w:cs="Arial"/>
        </w:rPr>
        <w:t>4.</w:t>
      </w:r>
      <w:r w:rsidRPr="00134658">
        <w:rPr>
          <w:rFonts w:ascii="Arial" w:hAnsi="Arial" w:cs="Arial"/>
        </w:rPr>
        <w:tab/>
        <w:t>W transporcie złom będzie podzielony na poszczególne klasy:</w:t>
      </w:r>
    </w:p>
    <w:p w14:paraId="102A411B"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 xml:space="preserve">12 01 01 – Odpady z toczenia i piłowania żelaza oraz jego stopów (Wióry): </w:t>
      </w:r>
    </w:p>
    <w:p w14:paraId="40105E62" w14:textId="77777777" w:rsidR="00844E14" w:rsidRPr="00134658" w:rsidRDefault="00844E14" w:rsidP="00844E14">
      <w:pPr>
        <w:spacing w:before="120"/>
        <w:jc w:val="both"/>
        <w:rPr>
          <w:rFonts w:ascii="Arial" w:hAnsi="Arial" w:cs="Arial"/>
        </w:rPr>
      </w:pPr>
      <w:r w:rsidRPr="00134658">
        <w:rPr>
          <w:rFonts w:ascii="Arial" w:hAnsi="Arial" w:cs="Arial"/>
        </w:rPr>
        <w:t>- stalowe</w:t>
      </w:r>
    </w:p>
    <w:p w14:paraId="4F01AA92" w14:textId="77777777" w:rsidR="00844E14" w:rsidRPr="00134658" w:rsidRDefault="00844E14" w:rsidP="00844E14">
      <w:pPr>
        <w:spacing w:before="120"/>
        <w:jc w:val="both"/>
        <w:rPr>
          <w:rFonts w:ascii="Arial" w:hAnsi="Arial" w:cs="Arial"/>
        </w:rPr>
      </w:pPr>
      <w:r w:rsidRPr="00134658">
        <w:rPr>
          <w:rFonts w:ascii="Arial" w:hAnsi="Arial" w:cs="Arial"/>
        </w:rPr>
        <w:t>- kwasoodporne</w:t>
      </w:r>
    </w:p>
    <w:p w14:paraId="0DF97C22"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12 01 03 – Odpady z toczenia i piłowania metali nieżelaznych (Wióry):</w:t>
      </w:r>
    </w:p>
    <w:p w14:paraId="371BD6B4" w14:textId="77777777" w:rsidR="00844E14" w:rsidRPr="00134658" w:rsidRDefault="00844E14" w:rsidP="00844E14">
      <w:pPr>
        <w:spacing w:before="120"/>
        <w:jc w:val="both"/>
        <w:rPr>
          <w:rFonts w:ascii="Arial" w:hAnsi="Arial" w:cs="Arial"/>
        </w:rPr>
      </w:pPr>
      <w:r w:rsidRPr="00134658">
        <w:rPr>
          <w:rFonts w:ascii="Arial" w:hAnsi="Arial" w:cs="Arial"/>
        </w:rPr>
        <w:t>- mosiądzu</w:t>
      </w:r>
    </w:p>
    <w:p w14:paraId="420893A1" w14:textId="77777777" w:rsidR="00844E14" w:rsidRPr="00134658" w:rsidRDefault="00844E14" w:rsidP="00844E14">
      <w:pPr>
        <w:spacing w:before="120"/>
        <w:jc w:val="both"/>
        <w:rPr>
          <w:rFonts w:ascii="Arial" w:hAnsi="Arial" w:cs="Arial"/>
        </w:rPr>
      </w:pPr>
      <w:r w:rsidRPr="00134658">
        <w:rPr>
          <w:rFonts w:ascii="Arial" w:hAnsi="Arial" w:cs="Arial"/>
        </w:rPr>
        <w:t>- brązu</w:t>
      </w:r>
    </w:p>
    <w:p w14:paraId="5E1451F7" w14:textId="77777777" w:rsidR="00844E14" w:rsidRPr="00134658" w:rsidRDefault="00844E14" w:rsidP="00844E14">
      <w:pPr>
        <w:spacing w:before="120"/>
        <w:jc w:val="both"/>
        <w:rPr>
          <w:rFonts w:ascii="Arial" w:hAnsi="Arial" w:cs="Arial"/>
        </w:rPr>
      </w:pPr>
      <w:r w:rsidRPr="00134658">
        <w:rPr>
          <w:rFonts w:ascii="Arial" w:hAnsi="Arial" w:cs="Arial"/>
        </w:rPr>
        <w:t>- aluminium</w:t>
      </w:r>
    </w:p>
    <w:p w14:paraId="4C995FB3"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16 02 14 - Zużyte urządzenia inne niż wymienione w 16 02 09 do 16 02 13:</w:t>
      </w:r>
    </w:p>
    <w:p w14:paraId="32F9303E" w14:textId="77777777" w:rsidR="00844E14" w:rsidRPr="00134658" w:rsidRDefault="00844E14" w:rsidP="00844E14">
      <w:pPr>
        <w:spacing w:before="120"/>
        <w:jc w:val="both"/>
        <w:rPr>
          <w:rFonts w:ascii="Arial" w:hAnsi="Arial" w:cs="Arial"/>
        </w:rPr>
      </w:pPr>
      <w:r w:rsidRPr="00134658">
        <w:rPr>
          <w:rFonts w:ascii="Arial" w:hAnsi="Arial" w:cs="Arial"/>
        </w:rPr>
        <w:t>- Silniki elektryczne</w:t>
      </w:r>
    </w:p>
    <w:p w14:paraId="1CBC88AD" w14:textId="77777777" w:rsidR="00844E14" w:rsidRPr="00134658" w:rsidRDefault="00844E14" w:rsidP="00844E14">
      <w:pPr>
        <w:spacing w:before="120"/>
        <w:jc w:val="both"/>
        <w:rPr>
          <w:rFonts w:ascii="Arial" w:hAnsi="Arial" w:cs="Arial"/>
        </w:rPr>
      </w:pPr>
      <w:r w:rsidRPr="00134658">
        <w:rPr>
          <w:rFonts w:ascii="Arial" w:hAnsi="Arial" w:cs="Arial"/>
        </w:rPr>
        <w:t>- Transformatory i zużyte urządzenia elektryczne</w:t>
      </w:r>
    </w:p>
    <w:p w14:paraId="07D419A3"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01 - Miedź, brąz, mosiądz</w:t>
      </w:r>
    </w:p>
    <w:p w14:paraId="6EE82BF3"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02 - Aluminium</w:t>
      </w:r>
    </w:p>
    <w:p w14:paraId="5BEAE9C9"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03 - Ołów</w:t>
      </w:r>
    </w:p>
    <w:p w14:paraId="5E179C0F"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04 - Cynk</w:t>
      </w:r>
    </w:p>
    <w:p w14:paraId="4ACAD5B2"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05 - Żelazo i stal:</w:t>
      </w:r>
    </w:p>
    <w:p w14:paraId="6274FD3B" w14:textId="77777777" w:rsidR="00844E14" w:rsidRPr="00134658" w:rsidRDefault="00844E14" w:rsidP="00844E14">
      <w:pPr>
        <w:spacing w:before="120"/>
        <w:jc w:val="both"/>
        <w:rPr>
          <w:rFonts w:ascii="Arial" w:hAnsi="Arial" w:cs="Arial"/>
        </w:rPr>
      </w:pPr>
      <w:r w:rsidRPr="00134658">
        <w:rPr>
          <w:rFonts w:ascii="Arial" w:hAnsi="Arial" w:cs="Arial"/>
        </w:rPr>
        <w:t xml:space="preserve">Złom stalowy: </w:t>
      </w:r>
    </w:p>
    <w:p w14:paraId="3D23AC08" w14:textId="77777777" w:rsidR="00844E14" w:rsidRPr="00134658" w:rsidRDefault="00844E14" w:rsidP="00844E14">
      <w:pPr>
        <w:spacing w:before="120"/>
        <w:jc w:val="both"/>
        <w:rPr>
          <w:rFonts w:ascii="Arial" w:hAnsi="Arial" w:cs="Arial"/>
        </w:rPr>
      </w:pPr>
      <w:r w:rsidRPr="00134658">
        <w:rPr>
          <w:rFonts w:ascii="Arial" w:hAnsi="Arial" w:cs="Arial"/>
        </w:rPr>
        <w:t>- N1</w:t>
      </w:r>
    </w:p>
    <w:p w14:paraId="1C8B8274" w14:textId="77777777" w:rsidR="00844E14" w:rsidRPr="00134658" w:rsidRDefault="00844E14" w:rsidP="00844E14">
      <w:pPr>
        <w:spacing w:before="120"/>
        <w:jc w:val="both"/>
        <w:rPr>
          <w:rFonts w:ascii="Arial" w:hAnsi="Arial" w:cs="Arial"/>
        </w:rPr>
      </w:pPr>
      <w:r w:rsidRPr="00134658">
        <w:rPr>
          <w:rFonts w:ascii="Arial" w:hAnsi="Arial" w:cs="Arial"/>
        </w:rPr>
        <w:t>- N7</w:t>
      </w:r>
    </w:p>
    <w:p w14:paraId="2F1863EC" w14:textId="77777777" w:rsidR="00844E14" w:rsidRPr="00134658" w:rsidRDefault="00844E14" w:rsidP="00844E14">
      <w:pPr>
        <w:spacing w:before="120"/>
        <w:jc w:val="both"/>
        <w:rPr>
          <w:rFonts w:ascii="Arial" w:hAnsi="Arial" w:cs="Arial"/>
        </w:rPr>
      </w:pPr>
      <w:r w:rsidRPr="00134658">
        <w:rPr>
          <w:rFonts w:ascii="Arial" w:hAnsi="Arial" w:cs="Arial"/>
        </w:rPr>
        <w:t>- N10</w:t>
      </w:r>
    </w:p>
    <w:p w14:paraId="55BE2F06" w14:textId="77777777" w:rsidR="00844E14" w:rsidRPr="00134658" w:rsidRDefault="00844E14" w:rsidP="00844E14">
      <w:pPr>
        <w:spacing w:before="120"/>
        <w:jc w:val="both"/>
        <w:rPr>
          <w:rFonts w:ascii="Arial" w:hAnsi="Arial" w:cs="Arial"/>
        </w:rPr>
      </w:pPr>
      <w:r w:rsidRPr="00134658">
        <w:rPr>
          <w:rFonts w:ascii="Arial" w:hAnsi="Arial" w:cs="Arial"/>
        </w:rPr>
        <w:t>- W1</w:t>
      </w:r>
    </w:p>
    <w:p w14:paraId="7C1ECE4B" w14:textId="77777777" w:rsidR="00844E14" w:rsidRPr="00134658" w:rsidRDefault="00844E14" w:rsidP="00844E14">
      <w:pPr>
        <w:spacing w:before="120"/>
        <w:jc w:val="both"/>
        <w:rPr>
          <w:rFonts w:ascii="Arial" w:hAnsi="Arial" w:cs="Arial"/>
        </w:rPr>
      </w:pPr>
      <w:r w:rsidRPr="00134658">
        <w:rPr>
          <w:rFonts w:ascii="Arial" w:hAnsi="Arial" w:cs="Arial"/>
        </w:rPr>
        <w:t>- Żeliwo</w:t>
      </w:r>
    </w:p>
    <w:p w14:paraId="44DD20A3" w14:textId="77777777" w:rsidR="00844E14" w:rsidRPr="00134658" w:rsidRDefault="00844E14" w:rsidP="00844E14">
      <w:pPr>
        <w:spacing w:before="120"/>
        <w:jc w:val="both"/>
        <w:rPr>
          <w:rFonts w:ascii="Arial" w:hAnsi="Arial" w:cs="Arial"/>
        </w:rPr>
      </w:pPr>
      <w:r w:rsidRPr="00134658">
        <w:rPr>
          <w:rFonts w:ascii="Arial" w:hAnsi="Arial" w:cs="Arial"/>
        </w:rPr>
        <w:t>Stale stopowe o zawartości:</w:t>
      </w:r>
    </w:p>
    <w:p w14:paraId="7239DDC3" w14:textId="77777777" w:rsidR="00844E14" w:rsidRPr="00134658" w:rsidRDefault="00844E14" w:rsidP="00844E14">
      <w:pPr>
        <w:spacing w:before="120"/>
        <w:jc w:val="both"/>
        <w:rPr>
          <w:rFonts w:ascii="Arial" w:hAnsi="Arial" w:cs="Arial"/>
        </w:rPr>
      </w:pPr>
      <w:r w:rsidRPr="00134658">
        <w:rPr>
          <w:rFonts w:ascii="Arial" w:hAnsi="Arial" w:cs="Arial"/>
        </w:rPr>
        <w:t xml:space="preserve">- Cr &gt;=10,5%, pozostałe max 3% </w:t>
      </w:r>
    </w:p>
    <w:p w14:paraId="30FD65CC" w14:textId="77777777" w:rsidR="00844E14" w:rsidRPr="00134658" w:rsidRDefault="00844E14" w:rsidP="00844E14">
      <w:pPr>
        <w:spacing w:before="120"/>
        <w:jc w:val="both"/>
        <w:rPr>
          <w:rFonts w:ascii="Arial" w:hAnsi="Arial" w:cs="Arial"/>
        </w:rPr>
      </w:pPr>
      <w:r w:rsidRPr="00134658">
        <w:rPr>
          <w:rFonts w:ascii="Arial" w:hAnsi="Arial" w:cs="Arial"/>
        </w:rPr>
        <w:t>- Cr &gt;= 15% i 3% =&lt; Ni &lt;15%</w:t>
      </w:r>
    </w:p>
    <w:p w14:paraId="04370294" w14:textId="77777777" w:rsidR="00844E14" w:rsidRPr="00134658" w:rsidRDefault="00844E14" w:rsidP="00844E14">
      <w:pPr>
        <w:spacing w:before="120"/>
        <w:jc w:val="both"/>
        <w:rPr>
          <w:rFonts w:ascii="Arial" w:hAnsi="Arial" w:cs="Arial"/>
        </w:rPr>
      </w:pPr>
      <w:r w:rsidRPr="00134658">
        <w:rPr>
          <w:rFonts w:ascii="Arial" w:hAnsi="Arial" w:cs="Arial"/>
        </w:rPr>
        <w:t>- Cr &gt;= 15% i 15% =&lt; Ni &lt; 22%</w:t>
      </w:r>
    </w:p>
    <w:p w14:paraId="4D6A9579" w14:textId="77777777" w:rsidR="00844E14" w:rsidRPr="00134658" w:rsidRDefault="00844E14" w:rsidP="00844E14">
      <w:pPr>
        <w:spacing w:before="120"/>
        <w:jc w:val="both"/>
        <w:rPr>
          <w:rFonts w:ascii="Arial" w:hAnsi="Arial" w:cs="Arial"/>
        </w:rPr>
      </w:pPr>
      <w:r w:rsidRPr="00134658">
        <w:rPr>
          <w:rFonts w:ascii="Arial" w:hAnsi="Arial" w:cs="Arial"/>
        </w:rPr>
        <w:t>- Cr &gt;=15% i 22% =&lt; Ni &lt; 30%</w:t>
      </w:r>
    </w:p>
    <w:p w14:paraId="0CF51528" w14:textId="77777777" w:rsidR="00844E14" w:rsidRPr="00134658" w:rsidRDefault="00844E14" w:rsidP="00844E14">
      <w:pPr>
        <w:spacing w:before="120"/>
        <w:jc w:val="both"/>
        <w:rPr>
          <w:rFonts w:ascii="Arial" w:hAnsi="Arial" w:cs="Arial"/>
        </w:rPr>
      </w:pPr>
      <w:r w:rsidRPr="00134658">
        <w:rPr>
          <w:rFonts w:ascii="Arial" w:hAnsi="Arial" w:cs="Arial"/>
        </w:rPr>
        <w:t>- Cr &gt;= 15% i 30% =&lt; Ni &lt; 40%</w:t>
      </w:r>
    </w:p>
    <w:p w14:paraId="31395CF9" w14:textId="77777777" w:rsidR="00844E14" w:rsidRPr="00134658" w:rsidRDefault="00844E14" w:rsidP="00844E14">
      <w:pPr>
        <w:spacing w:before="120"/>
        <w:jc w:val="both"/>
        <w:rPr>
          <w:rFonts w:ascii="Arial" w:hAnsi="Arial" w:cs="Arial"/>
        </w:rPr>
      </w:pPr>
      <w:r w:rsidRPr="00134658">
        <w:rPr>
          <w:rFonts w:ascii="Arial" w:hAnsi="Arial" w:cs="Arial"/>
        </w:rPr>
        <w:t>- Cr &gt;= 15% i Ni &gt;= 40%</w:t>
      </w:r>
    </w:p>
    <w:p w14:paraId="00B09434" w14:textId="77777777" w:rsidR="00844E14" w:rsidRPr="00134658" w:rsidRDefault="00844E14" w:rsidP="00844E14">
      <w:pPr>
        <w:spacing w:before="120"/>
        <w:jc w:val="both"/>
        <w:rPr>
          <w:rFonts w:ascii="Arial" w:hAnsi="Arial" w:cs="Arial"/>
        </w:rPr>
      </w:pPr>
      <w:r w:rsidRPr="00134658">
        <w:rPr>
          <w:rFonts w:ascii="Arial" w:hAnsi="Arial" w:cs="Arial"/>
        </w:rPr>
        <w:t>- Złom stopowy z zanieczyszczeniami z pieca (zanieczyszczenia węglowe)</w:t>
      </w:r>
    </w:p>
    <w:p w14:paraId="113236E8" w14:textId="77777777" w:rsidR="00844E14" w:rsidRPr="00134658" w:rsidRDefault="00844E14" w:rsidP="00844E14">
      <w:pPr>
        <w:spacing w:before="120"/>
        <w:jc w:val="both"/>
        <w:rPr>
          <w:rFonts w:ascii="Arial" w:hAnsi="Arial" w:cs="Arial"/>
        </w:rPr>
      </w:pPr>
      <w:r w:rsidRPr="00134658">
        <w:rPr>
          <w:rFonts w:ascii="Arial" w:hAnsi="Arial" w:cs="Arial"/>
        </w:rPr>
        <w:t>- Tytan i jego stopy</w:t>
      </w:r>
    </w:p>
    <w:p w14:paraId="4E71159C"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07 - Mieszaniny metali</w:t>
      </w:r>
    </w:p>
    <w:p w14:paraId="6356D0E8"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11 - Kable inne niż wymienione w 17 04 10*:</w:t>
      </w:r>
    </w:p>
    <w:p w14:paraId="14994487" w14:textId="77777777" w:rsidR="00844E14" w:rsidRPr="00134658" w:rsidRDefault="00844E14" w:rsidP="00844E14">
      <w:pPr>
        <w:spacing w:before="120"/>
        <w:jc w:val="both"/>
        <w:rPr>
          <w:rFonts w:ascii="Arial" w:hAnsi="Arial" w:cs="Arial"/>
        </w:rPr>
      </w:pPr>
      <w:r w:rsidRPr="00134658">
        <w:rPr>
          <w:rFonts w:ascii="Arial" w:hAnsi="Arial" w:cs="Arial"/>
        </w:rPr>
        <w:t>Kable:</w:t>
      </w:r>
    </w:p>
    <w:p w14:paraId="56E6A644" w14:textId="77777777" w:rsidR="00844E14" w:rsidRPr="00134658" w:rsidRDefault="00844E14" w:rsidP="00844E14">
      <w:pPr>
        <w:spacing w:before="120"/>
        <w:jc w:val="both"/>
        <w:rPr>
          <w:rFonts w:ascii="Arial" w:hAnsi="Arial" w:cs="Arial"/>
        </w:rPr>
      </w:pPr>
      <w:r w:rsidRPr="00134658">
        <w:rPr>
          <w:rFonts w:ascii="Arial" w:hAnsi="Arial" w:cs="Arial"/>
        </w:rPr>
        <w:t>- aluminiowe</w:t>
      </w:r>
    </w:p>
    <w:p w14:paraId="69855385" w14:textId="77777777" w:rsidR="00844E14" w:rsidRPr="00134658" w:rsidRDefault="00844E14" w:rsidP="00844E14">
      <w:pPr>
        <w:spacing w:before="120"/>
        <w:jc w:val="both"/>
        <w:rPr>
          <w:rFonts w:ascii="Arial" w:hAnsi="Arial" w:cs="Arial"/>
        </w:rPr>
      </w:pPr>
      <w:r w:rsidRPr="00134658">
        <w:rPr>
          <w:rFonts w:ascii="Arial" w:hAnsi="Arial" w:cs="Arial"/>
        </w:rPr>
        <w:t>- miedziane</w:t>
      </w:r>
    </w:p>
    <w:p w14:paraId="3AE206D5"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10* - Kable zawierające ropę naftową, smołę i inne substancje niebezpieczne</w:t>
      </w:r>
    </w:p>
    <w:p w14:paraId="0C2CFA57" w14:textId="77777777" w:rsidR="00844E14" w:rsidRPr="00134658" w:rsidRDefault="00844E14" w:rsidP="00844E14">
      <w:pPr>
        <w:spacing w:before="120"/>
        <w:jc w:val="both"/>
        <w:rPr>
          <w:rFonts w:ascii="Arial" w:hAnsi="Arial" w:cs="Arial"/>
        </w:rPr>
      </w:pPr>
      <w:r w:rsidRPr="00134658">
        <w:rPr>
          <w:rFonts w:ascii="Arial" w:hAnsi="Arial" w:cs="Arial"/>
        </w:rPr>
        <w:lastRenderedPageBreak/>
        <w:t>5.</w:t>
      </w:r>
      <w:r w:rsidRPr="00134658">
        <w:rPr>
          <w:rFonts w:ascii="Arial" w:hAnsi="Arial" w:cs="Arial"/>
        </w:rPr>
        <w:tab/>
        <w:t>Zdawany do magazynu złom winien mieć postać umożliwiającą jego przemieszczanie i załadunek na środki transportowe. Maksymalna długość pojedynczego elementu nie może przekroczyć 10m a maksymalna waga to 5T.</w:t>
      </w:r>
    </w:p>
    <w:p w14:paraId="348C90BB" w14:textId="32CE601C" w:rsidR="00844E14" w:rsidRPr="00134658" w:rsidRDefault="00844E14" w:rsidP="00844E14">
      <w:pPr>
        <w:spacing w:before="120"/>
        <w:jc w:val="both"/>
        <w:rPr>
          <w:rFonts w:ascii="Arial" w:hAnsi="Arial" w:cs="Arial"/>
        </w:rPr>
      </w:pPr>
      <w:r w:rsidRPr="00134658">
        <w:rPr>
          <w:rFonts w:ascii="Arial" w:hAnsi="Arial" w:cs="Arial"/>
        </w:rPr>
        <w:t>6.</w:t>
      </w:r>
      <w:r w:rsidRPr="00134658">
        <w:rPr>
          <w:rFonts w:ascii="Arial" w:hAnsi="Arial" w:cs="Arial"/>
        </w:rPr>
        <w:tab/>
        <w:t>ORLEN S</w:t>
      </w:r>
      <w:r w:rsidR="008E5802">
        <w:rPr>
          <w:rFonts w:ascii="Arial" w:hAnsi="Arial" w:cs="Arial"/>
        </w:rPr>
        <w:t>.</w:t>
      </w:r>
      <w:r w:rsidRPr="00134658">
        <w:rPr>
          <w:rFonts w:ascii="Arial" w:hAnsi="Arial" w:cs="Arial"/>
        </w:rPr>
        <w:t>A</w:t>
      </w:r>
      <w:r w:rsidR="008E5802">
        <w:rPr>
          <w:rFonts w:ascii="Arial" w:hAnsi="Arial" w:cs="Arial"/>
        </w:rPr>
        <w:t>.</w:t>
      </w:r>
      <w:r w:rsidRPr="00134658">
        <w:rPr>
          <w:rFonts w:ascii="Arial" w:hAnsi="Arial" w:cs="Arial"/>
        </w:rPr>
        <w:t xml:space="preserve"> ma prawo odmówić przyjęcia do magazynu MG-33 złomu: zawierającego znaczne zanieczyszczenia (np. ziemia, piasek, beton) dla których PN-85/H-15000 dopuszcza maksymalne zanieczyszczenia niemetaliczne nieprzekraczające 2% masy partii dostarczonego złomu, nie poddanego segregacji i klasyfikacji, bądź, dla którego nieprawidłowo zostały uzupełnione dokumenty (dokument zwrotu, Karta Przekazania Odpadu) lub ich nie przygotowano. W takich przypadkach transport złomu zostanie cofnięty z powrotem do kierownika komórki organizacyjnej ORLEN S</w:t>
      </w:r>
      <w:r w:rsidR="008E5802">
        <w:rPr>
          <w:rFonts w:ascii="Arial" w:hAnsi="Arial" w:cs="Arial"/>
        </w:rPr>
        <w:t>.</w:t>
      </w:r>
      <w:r w:rsidRPr="00134658">
        <w:rPr>
          <w:rFonts w:ascii="Arial" w:hAnsi="Arial" w:cs="Arial"/>
        </w:rPr>
        <w:t>A</w:t>
      </w:r>
      <w:r w:rsidR="008E5802">
        <w:rPr>
          <w:rFonts w:ascii="Arial" w:hAnsi="Arial" w:cs="Arial"/>
        </w:rPr>
        <w:t>.</w:t>
      </w:r>
      <w:r w:rsidRPr="00134658">
        <w:rPr>
          <w:rFonts w:ascii="Arial" w:hAnsi="Arial" w:cs="Arial"/>
        </w:rPr>
        <w:t>, w której powstał złom, wraz z informacjami o niedopilnowaniu i nieprzestrzeganiu zasad segregacji i przekazywania złomu do Magazynu MG-33 oraz z wytycznymi na temat właściwego sposobu przygotowania transportu złomu.</w:t>
      </w:r>
    </w:p>
    <w:p w14:paraId="0F992775" w14:textId="77777777" w:rsidR="00844E14" w:rsidRDefault="00844E14" w:rsidP="00844E14">
      <w:pPr>
        <w:spacing w:before="120"/>
        <w:jc w:val="both"/>
        <w:rPr>
          <w:rFonts w:ascii="Arial" w:hAnsi="Arial" w:cs="Arial"/>
          <w:b/>
          <w:u w:val="single"/>
        </w:rPr>
      </w:pPr>
    </w:p>
    <w:p w14:paraId="71E48D26" w14:textId="77777777" w:rsidR="009B7C73" w:rsidRDefault="009B7C73" w:rsidP="00844E14">
      <w:pPr>
        <w:spacing w:before="120"/>
        <w:jc w:val="both"/>
        <w:rPr>
          <w:rFonts w:ascii="Arial" w:hAnsi="Arial" w:cs="Arial"/>
          <w:b/>
          <w:u w:val="single"/>
        </w:rPr>
      </w:pPr>
    </w:p>
    <w:p w14:paraId="25F4D983" w14:textId="77777777" w:rsidR="009B7C73" w:rsidRDefault="009B7C73" w:rsidP="00844E14">
      <w:pPr>
        <w:spacing w:before="120"/>
        <w:jc w:val="both"/>
        <w:rPr>
          <w:rFonts w:ascii="Arial" w:hAnsi="Arial" w:cs="Arial"/>
          <w:b/>
          <w:u w:val="single"/>
        </w:rPr>
      </w:pPr>
    </w:p>
    <w:p w14:paraId="018B7EF6" w14:textId="1E1EFDA1" w:rsidR="00844E14" w:rsidRPr="00134658" w:rsidRDefault="00844E14" w:rsidP="00844E14">
      <w:pPr>
        <w:spacing w:before="120"/>
        <w:jc w:val="both"/>
        <w:rPr>
          <w:rFonts w:ascii="Arial" w:hAnsi="Arial" w:cs="Arial"/>
          <w:b/>
          <w:u w:val="single"/>
        </w:rPr>
      </w:pPr>
      <w:r w:rsidRPr="00134658">
        <w:rPr>
          <w:rFonts w:ascii="Arial" w:hAnsi="Arial" w:cs="Arial"/>
          <w:b/>
          <w:u w:val="single"/>
        </w:rPr>
        <w:t xml:space="preserve">ARTYKUŁ 25 – </w:t>
      </w:r>
      <w:r>
        <w:rPr>
          <w:rFonts w:ascii="Arial" w:hAnsi="Arial" w:cs="Arial"/>
          <w:b/>
          <w:u w:val="single"/>
        </w:rPr>
        <w:t xml:space="preserve">KLAUZULE UMOWNE </w:t>
      </w:r>
    </w:p>
    <w:p w14:paraId="5F925378" w14:textId="77777777" w:rsidR="00844E14" w:rsidRPr="00134658" w:rsidRDefault="00844E14" w:rsidP="00844E14">
      <w:pPr>
        <w:spacing w:before="120"/>
        <w:jc w:val="both"/>
        <w:rPr>
          <w:rFonts w:ascii="Arial" w:hAnsi="Arial" w:cs="Arial"/>
        </w:rPr>
      </w:pPr>
    </w:p>
    <w:p w14:paraId="61D105FB" w14:textId="77777777" w:rsidR="008042BB" w:rsidRPr="008042BB" w:rsidRDefault="008042BB" w:rsidP="008042BB">
      <w:pPr>
        <w:spacing w:before="120"/>
        <w:jc w:val="both"/>
        <w:rPr>
          <w:rFonts w:ascii="Arial" w:hAnsi="Arial" w:cs="Arial"/>
        </w:rPr>
      </w:pPr>
      <w:r w:rsidRPr="008042BB">
        <w:rPr>
          <w:rFonts w:ascii="Arial" w:hAnsi="Arial" w:cs="Arial"/>
        </w:rPr>
        <w:t>KLAUZULA ANTYKORUPCYJNA</w:t>
      </w:r>
    </w:p>
    <w:p w14:paraId="2ADF4DA5" w14:textId="77777777" w:rsidR="008042BB" w:rsidRPr="008042BB" w:rsidRDefault="008042BB" w:rsidP="008042BB">
      <w:pPr>
        <w:spacing w:before="120"/>
        <w:jc w:val="both"/>
        <w:rPr>
          <w:rFonts w:ascii="Arial" w:hAnsi="Arial" w:cs="Arial"/>
        </w:rPr>
      </w:pPr>
    </w:p>
    <w:p w14:paraId="53B27627" w14:textId="77777777" w:rsidR="008042BB" w:rsidRPr="008042BB" w:rsidRDefault="008042BB" w:rsidP="008042BB">
      <w:pPr>
        <w:spacing w:before="120"/>
        <w:jc w:val="both"/>
        <w:rPr>
          <w:rFonts w:ascii="Arial" w:hAnsi="Arial" w:cs="Arial"/>
        </w:rPr>
      </w:pPr>
      <w:r w:rsidRPr="008042BB">
        <w:rPr>
          <w:rFonts w:ascii="Arial" w:hAnsi="Arial" w:cs="Arial"/>
        </w:rPr>
        <w:t>1.</w:t>
      </w:r>
      <w:r w:rsidRPr="008042BB">
        <w:rPr>
          <w:rFonts w:ascii="Arial" w:hAnsi="Arial" w:cs="Arial"/>
        </w:rPr>
        <w:tab/>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06B8D64" w14:textId="77777777" w:rsidR="008042BB" w:rsidRPr="008042BB" w:rsidRDefault="008042BB" w:rsidP="008042BB">
      <w:pPr>
        <w:spacing w:before="120"/>
        <w:jc w:val="both"/>
        <w:rPr>
          <w:rFonts w:ascii="Arial" w:hAnsi="Arial" w:cs="Arial"/>
        </w:rPr>
      </w:pPr>
      <w:r w:rsidRPr="008042BB">
        <w:rPr>
          <w:rFonts w:ascii="Arial" w:hAnsi="Arial" w:cs="Arial"/>
        </w:rPr>
        <w:t>2.</w:t>
      </w:r>
      <w:r w:rsidRPr="008042BB">
        <w:rPr>
          <w:rFonts w:ascii="Arial" w:hAnsi="Arial" w:cs="Arial"/>
        </w:rPr>
        <w:tab/>
        <w:t xml:space="preserve">Każda ze Stron zaświadcza, że wdrożyła procedury przeciwdziałania korupcji </w:t>
      </w:r>
    </w:p>
    <w:p w14:paraId="391BD2ED" w14:textId="77777777" w:rsidR="008042BB" w:rsidRPr="008042BB" w:rsidRDefault="008042BB" w:rsidP="008042BB">
      <w:pPr>
        <w:spacing w:before="120"/>
        <w:jc w:val="both"/>
        <w:rPr>
          <w:rFonts w:ascii="Arial" w:hAnsi="Arial" w:cs="Arial"/>
        </w:rPr>
      </w:pPr>
      <w:r w:rsidRPr="008042BB">
        <w:rPr>
          <w:rFonts w:ascii="Arial" w:hAnsi="Arial" w:cs="Arial"/>
        </w:rPr>
        <w:t>i konfliktowi interesów.</w:t>
      </w:r>
    </w:p>
    <w:p w14:paraId="7B779E45" w14:textId="77777777" w:rsidR="008042BB" w:rsidRPr="008042BB" w:rsidRDefault="008042BB" w:rsidP="008042BB">
      <w:pPr>
        <w:spacing w:before="120"/>
        <w:jc w:val="both"/>
        <w:rPr>
          <w:rFonts w:ascii="Arial" w:hAnsi="Arial" w:cs="Arial"/>
        </w:rPr>
      </w:pPr>
      <w:r w:rsidRPr="008042BB">
        <w:rPr>
          <w:rFonts w:ascii="Arial" w:hAnsi="Arial" w:cs="Arial"/>
        </w:rPr>
        <w:t>3.</w:t>
      </w:r>
      <w:r w:rsidRPr="008042BB">
        <w:rPr>
          <w:rFonts w:ascii="Arial" w:hAnsi="Arial" w:cs="Arial"/>
        </w:rPr>
        <w:tab/>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p>
    <w:p w14:paraId="36FFB002" w14:textId="77777777" w:rsidR="008042BB" w:rsidRPr="008042BB" w:rsidRDefault="008042BB" w:rsidP="008042BB">
      <w:pPr>
        <w:spacing w:before="120"/>
        <w:jc w:val="both"/>
        <w:rPr>
          <w:rFonts w:ascii="Arial" w:hAnsi="Arial" w:cs="Arial"/>
        </w:rPr>
      </w:pPr>
      <w:r w:rsidRPr="008042BB">
        <w:rPr>
          <w:rFonts w:ascii="Arial" w:hAnsi="Arial" w:cs="Arial"/>
        </w:rPr>
        <w:t xml:space="preserve">i wyjaśniania nieprawidłowości, zarówno bezpośrednio, jak i działając poprzez kontrolowane lub powiązane podmioty gospodarcze Stron. </w:t>
      </w:r>
    </w:p>
    <w:p w14:paraId="0A1008C8" w14:textId="77777777" w:rsidR="008042BB" w:rsidRPr="008042BB" w:rsidRDefault="008042BB" w:rsidP="008042BB">
      <w:pPr>
        <w:spacing w:before="120"/>
        <w:jc w:val="both"/>
        <w:rPr>
          <w:rFonts w:ascii="Arial" w:hAnsi="Arial" w:cs="Arial"/>
        </w:rPr>
      </w:pPr>
      <w:r w:rsidRPr="008042BB">
        <w:rPr>
          <w:rFonts w:ascii="Arial" w:hAnsi="Arial" w:cs="Arial"/>
        </w:rPr>
        <w:t>4.</w:t>
      </w:r>
      <w:r w:rsidRPr="008042BB">
        <w:rPr>
          <w:rFonts w:ascii="Arial" w:hAnsi="Arial" w:cs="Arial"/>
        </w:rPr>
        <w:tab/>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42DA225" w14:textId="77777777" w:rsidR="008042BB" w:rsidRPr="008042BB" w:rsidRDefault="008042BB" w:rsidP="008042BB">
      <w:pPr>
        <w:spacing w:before="120"/>
        <w:jc w:val="both"/>
        <w:rPr>
          <w:rFonts w:ascii="Arial" w:hAnsi="Arial" w:cs="Arial"/>
        </w:rPr>
      </w:pPr>
      <w:r w:rsidRPr="008042BB">
        <w:rPr>
          <w:rFonts w:ascii="Arial" w:hAnsi="Arial" w:cs="Arial"/>
        </w:rPr>
        <w:t>(i)</w:t>
      </w:r>
      <w:r w:rsidRPr="008042BB">
        <w:rPr>
          <w:rFonts w:ascii="Arial" w:hAnsi="Arial" w:cs="Arial"/>
        </w:rPr>
        <w:tab/>
        <w:t>członkowi zarządu, dyrektorowi, pracownikowi, ani agentowi Strony lub któregokolwiek kontrolowanego lub powiązanego podmiotu gospodarczego Stron,</w:t>
      </w:r>
    </w:p>
    <w:p w14:paraId="05B235D8" w14:textId="77777777" w:rsidR="008042BB" w:rsidRPr="008042BB" w:rsidRDefault="008042BB" w:rsidP="008042BB">
      <w:pPr>
        <w:spacing w:before="120"/>
        <w:jc w:val="both"/>
        <w:rPr>
          <w:rFonts w:ascii="Arial" w:hAnsi="Arial" w:cs="Arial"/>
        </w:rPr>
      </w:pPr>
      <w:r w:rsidRPr="008042BB">
        <w:rPr>
          <w:rFonts w:ascii="Arial" w:hAnsi="Arial" w:cs="Arial"/>
        </w:rPr>
        <w:t>(ii)</w:t>
      </w:r>
      <w:r w:rsidRPr="008042BB">
        <w:rPr>
          <w:rFonts w:ascii="Arial" w:hAnsi="Arial" w:cs="Arial"/>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0C84F20" w14:textId="77777777" w:rsidR="008042BB" w:rsidRPr="008042BB" w:rsidRDefault="008042BB" w:rsidP="008042BB">
      <w:pPr>
        <w:spacing w:before="120"/>
        <w:jc w:val="both"/>
        <w:rPr>
          <w:rFonts w:ascii="Arial" w:hAnsi="Arial" w:cs="Arial"/>
        </w:rPr>
      </w:pPr>
      <w:r w:rsidRPr="008042BB">
        <w:rPr>
          <w:rFonts w:ascii="Arial" w:hAnsi="Arial" w:cs="Arial"/>
        </w:rPr>
        <w:t>(iii)</w:t>
      </w:r>
      <w:r w:rsidRPr="008042BB">
        <w:rPr>
          <w:rFonts w:ascii="Arial" w:hAnsi="Arial" w:cs="Arial"/>
        </w:rPr>
        <w:tab/>
        <w:t xml:space="preserve">partii politycznej, członkowi partii politycznej, ani kandydatowi na urząd państwowy; </w:t>
      </w:r>
    </w:p>
    <w:p w14:paraId="3F90462F" w14:textId="77777777" w:rsidR="008042BB" w:rsidRPr="008042BB" w:rsidRDefault="008042BB" w:rsidP="008042BB">
      <w:pPr>
        <w:spacing w:before="120"/>
        <w:jc w:val="both"/>
        <w:rPr>
          <w:rFonts w:ascii="Arial" w:hAnsi="Arial" w:cs="Arial"/>
        </w:rPr>
      </w:pPr>
      <w:r w:rsidRPr="008042BB">
        <w:rPr>
          <w:rFonts w:ascii="Arial" w:hAnsi="Arial" w:cs="Arial"/>
        </w:rPr>
        <w:t>(iv)</w:t>
      </w:r>
      <w:r w:rsidRPr="008042BB">
        <w:rPr>
          <w:rFonts w:ascii="Arial" w:hAnsi="Arial" w:cs="Arial"/>
        </w:rPr>
        <w:tab/>
        <w:t xml:space="preserve">agentowi ani pośrednikowi w zamian za opłacenie kogokolwiek z wyżej wymienionych; ani też </w:t>
      </w:r>
    </w:p>
    <w:p w14:paraId="1CE13E76" w14:textId="77777777" w:rsidR="008042BB" w:rsidRPr="008042BB" w:rsidRDefault="008042BB" w:rsidP="008042BB">
      <w:pPr>
        <w:spacing w:before="120"/>
        <w:jc w:val="both"/>
        <w:rPr>
          <w:rFonts w:ascii="Arial" w:hAnsi="Arial" w:cs="Arial"/>
        </w:rPr>
      </w:pPr>
      <w:r w:rsidRPr="008042BB">
        <w:rPr>
          <w:rFonts w:ascii="Arial" w:hAnsi="Arial" w:cs="Arial"/>
        </w:rPr>
        <w:t>(v)</w:t>
      </w:r>
      <w:r w:rsidRPr="008042BB">
        <w:rPr>
          <w:rFonts w:ascii="Arial" w:hAnsi="Arial" w:cs="Arial"/>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825EFFD" w14:textId="77777777" w:rsidR="008042BB" w:rsidRPr="008042BB" w:rsidRDefault="008042BB" w:rsidP="008042BB">
      <w:pPr>
        <w:spacing w:before="120"/>
        <w:jc w:val="both"/>
        <w:rPr>
          <w:rFonts w:ascii="Arial" w:hAnsi="Arial" w:cs="Arial"/>
        </w:rPr>
      </w:pPr>
      <w:r w:rsidRPr="008042BB">
        <w:rPr>
          <w:rFonts w:ascii="Arial" w:hAnsi="Arial" w:cs="Arial"/>
        </w:rPr>
        <w:t>5.</w:t>
      </w:r>
      <w:r w:rsidRPr="008042BB">
        <w:rPr>
          <w:rFonts w:ascii="Arial" w:hAnsi="Arial" w:cs="Arial"/>
        </w:rPr>
        <w:tab/>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t>
      </w:r>
      <w:r w:rsidRPr="008042BB">
        <w:rPr>
          <w:rFonts w:ascii="Arial" w:hAnsi="Arial" w:cs="Arial"/>
        </w:rPr>
        <w:lastRenderedPageBreak/>
        <w:t>wykonywania niniejszej Umowy w zakresie zgodności z postanowieniami niniejszej klauzuli antykorupcyjnej.</w:t>
      </w:r>
    </w:p>
    <w:p w14:paraId="32747C73" w14:textId="77777777" w:rsidR="008042BB" w:rsidRPr="008042BB" w:rsidRDefault="008042BB" w:rsidP="008042BB">
      <w:pPr>
        <w:spacing w:before="120"/>
        <w:jc w:val="both"/>
        <w:rPr>
          <w:rFonts w:ascii="Arial" w:hAnsi="Arial" w:cs="Arial"/>
        </w:rPr>
      </w:pPr>
      <w:r w:rsidRPr="008042BB">
        <w:rPr>
          <w:rFonts w:ascii="Arial" w:hAnsi="Arial" w:cs="Arial"/>
        </w:rPr>
        <w:t>6.</w:t>
      </w:r>
      <w:r w:rsidRPr="008042BB">
        <w:rPr>
          <w:rFonts w:ascii="Arial" w:hAnsi="Arial" w:cs="Arial"/>
        </w:rPr>
        <w:tab/>
        <w:t xml:space="preserve">Każda ze Stron zaświadcza, iż w okresie realizacji niniejszej Umowy zapewnia każdej osobie działającej w dobrej wierze możliwość zgłaszania naruszeń prawa za pośrednictwem poczty elektronicznej na adres: naruszenieprawa@orlenprojekt.eu </w:t>
      </w:r>
    </w:p>
    <w:p w14:paraId="3038C00C" w14:textId="77777777" w:rsidR="008042BB" w:rsidRDefault="008042BB" w:rsidP="008042BB">
      <w:pPr>
        <w:spacing w:before="120"/>
        <w:jc w:val="both"/>
        <w:rPr>
          <w:rFonts w:ascii="Arial" w:hAnsi="Arial" w:cs="Arial"/>
        </w:rPr>
      </w:pPr>
      <w:r w:rsidRPr="008042BB">
        <w:rPr>
          <w:rFonts w:ascii="Arial" w:hAnsi="Arial" w:cs="Arial"/>
        </w:rPr>
        <w:t>7.</w:t>
      </w:r>
      <w:r w:rsidRPr="008042BB">
        <w:rPr>
          <w:rFonts w:ascii="Arial" w:hAnsi="Arial" w:cs="Arial"/>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5088B91" w14:textId="40379AC1" w:rsidR="00844E14" w:rsidRPr="00134658" w:rsidRDefault="00844E14" w:rsidP="008042BB">
      <w:pPr>
        <w:spacing w:before="120"/>
        <w:jc w:val="both"/>
        <w:rPr>
          <w:rFonts w:ascii="Arial" w:hAnsi="Arial" w:cs="Arial"/>
        </w:rPr>
      </w:pPr>
      <w:r w:rsidRPr="00134658">
        <w:rPr>
          <w:rFonts w:ascii="Arial" w:hAnsi="Arial" w:cs="Arial"/>
        </w:rPr>
        <w:t>2.</w:t>
      </w:r>
      <w:r w:rsidRPr="00134658">
        <w:rPr>
          <w:rFonts w:ascii="Arial" w:hAnsi="Arial" w:cs="Arial"/>
          <w:b/>
        </w:rPr>
        <w:t>KOLIZJA</w:t>
      </w:r>
    </w:p>
    <w:p w14:paraId="13DF1B03" w14:textId="77777777" w:rsidR="00844E14" w:rsidRPr="00134658" w:rsidRDefault="00844E14" w:rsidP="00844E14">
      <w:pPr>
        <w:spacing w:before="120"/>
        <w:ind w:left="426"/>
        <w:jc w:val="both"/>
        <w:rPr>
          <w:rFonts w:ascii="Arial" w:hAnsi="Arial" w:cs="Arial"/>
        </w:rPr>
      </w:pPr>
      <w:r w:rsidRPr="00134658">
        <w:rPr>
          <w:rFonts w:ascii="Arial" w:hAnsi="Arial" w:cs="Arial"/>
        </w:rPr>
        <w:t>W razie sprzeczności postanowień Umowy z treścią jakichkolwiek załączników do niej, rozstrzygające znaczenie ma treść Umowy.</w:t>
      </w:r>
    </w:p>
    <w:p w14:paraId="711BF3B1" w14:textId="77777777" w:rsidR="00844E14" w:rsidRPr="00134658" w:rsidRDefault="00844E14" w:rsidP="00844E14">
      <w:pPr>
        <w:spacing w:before="120"/>
        <w:jc w:val="both"/>
        <w:rPr>
          <w:rFonts w:ascii="Arial" w:hAnsi="Arial" w:cs="Arial"/>
        </w:rPr>
      </w:pPr>
    </w:p>
    <w:p w14:paraId="3B29C847" w14:textId="77777777" w:rsidR="00D44B63" w:rsidRDefault="00D44B63" w:rsidP="00844E14">
      <w:pPr>
        <w:spacing w:before="120"/>
        <w:jc w:val="both"/>
        <w:rPr>
          <w:rFonts w:ascii="Arial" w:hAnsi="Arial" w:cs="Arial"/>
        </w:rPr>
      </w:pPr>
    </w:p>
    <w:p w14:paraId="3AA8A0B7" w14:textId="77777777" w:rsidR="00D44B63" w:rsidRDefault="00D44B63" w:rsidP="00844E14">
      <w:pPr>
        <w:spacing w:before="120"/>
        <w:jc w:val="both"/>
        <w:rPr>
          <w:rFonts w:ascii="Arial" w:hAnsi="Arial" w:cs="Arial"/>
        </w:rPr>
      </w:pPr>
    </w:p>
    <w:p w14:paraId="5860B094" w14:textId="607D1C04" w:rsidR="00844E14" w:rsidRPr="00134658" w:rsidRDefault="00844E14" w:rsidP="00844E14">
      <w:pPr>
        <w:spacing w:before="120"/>
        <w:jc w:val="both"/>
        <w:rPr>
          <w:rFonts w:ascii="Arial" w:hAnsi="Arial" w:cs="Arial"/>
        </w:rPr>
      </w:pPr>
      <w:r w:rsidRPr="00134658">
        <w:rPr>
          <w:rFonts w:ascii="Arial" w:hAnsi="Arial" w:cs="Arial"/>
        </w:rPr>
        <w:t>3.</w:t>
      </w:r>
      <w:r w:rsidRPr="00134658">
        <w:rPr>
          <w:rFonts w:ascii="Arial" w:hAnsi="Arial" w:cs="Arial"/>
          <w:b/>
        </w:rPr>
        <w:t>KOMUNIKACJA ZEWNĘTRZNA</w:t>
      </w:r>
    </w:p>
    <w:p w14:paraId="10631188" w14:textId="77777777" w:rsidR="00844E14" w:rsidRPr="00134658" w:rsidRDefault="00844E14" w:rsidP="00844E14">
      <w:pPr>
        <w:spacing w:before="120"/>
        <w:ind w:left="426"/>
        <w:jc w:val="both"/>
        <w:rPr>
          <w:rFonts w:ascii="Arial" w:hAnsi="Arial" w:cs="Arial"/>
        </w:rPr>
      </w:pPr>
      <w:r w:rsidRPr="00134658">
        <w:rPr>
          <w:rFonts w:ascii="Arial" w:hAnsi="Arial" w:cs="Arial"/>
        </w:rPr>
        <w:t>1.Wykonawca zobowiązuje się uzyskać uprzednią pisemną zgodę Zamawiającego na  zamieszczenie firmy spółki, znaku towarowego lub logo ORLEN Projekt S.A.  na swojej stronie internetowej, liście kontrahentów, w broszurach, reklamie oraz wszelkich innych materiałach reklamowych i marketingowych.  W takim przypadku, Wykonawca zobowiązuje się do przedłożenia do Zamawiającemu, wraz z wnioskiem o wyrażenie zgody, projektu materiałów, w których takie dane miałyby zostać zamieszczone.</w:t>
      </w:r>
    </w:p>
    <w:p w14:paraId="43A45A3C" w14:textId="77777777" w:rsidR="00844E14" w:rsidRPr="00134658" w:rsidRDefault="00844E14" w:rsidP="00844E14">
      <w:pPr>
        <w:spacing w:before="120"/>
        <w:ind w:left="426"/>
        <w:jc w:val="both"/>
        <w:rPr>
          <w:rFonts w:ascii="Arial" w:hAnsi="Arial" w:cs="Arial"/>
        </w:rPr>
      </w:pPr>
      <w:r w:rsidRPr="00134658">
        <w:rPr>
          <w:rFonts w:ascii="Arial" w:hAnsi="Arial" w:cs="Arial"/>
        </w:rPr>
        <w:t>2.Wykonawca zobowiązuje się również do uzyskania uprzedniej pisemnej zgody Zamawiającego na przekazanie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132682BF" w14:textId="57019701" w:rsidR="00844E14" w:rsidRDefault="00844E14" w:rsidP="00844E14">
      <w:pPr>
        <w:spacing w:before="120"/>
        <w:ind w:left="426"/>
        <w:jc w:val="both"/>
        <w:rPr>
          <w:rFonts w:ascii="Arial" w:hAnsi="Arial" w:cs="Arial"/>
        </w:rPr>
      </w:pPr>
      <w:r w:rsidRPr="00134658">
        <w:rPr>
          <w:rFonts w:ascii="Arial" w:hAnsi="Arial" w:cs="Arial"/>
        </w:rPr>
        <w:t>3.W razie niewykonania lub nienależytego wykonania zobowiązań określonych w niniejsz</w:t>
      </w:r>
      <w:r w:rsidR="006E0EF0">
        <w:rPr>
          <w:rFonts w:ascii="Arial" w:hAnsi="Arial" w:cs="Arial"/>
        </w:rPr>
        <w:t>ej</w:t>
      </w:r>
      <w:r w:rsidRPr="00134658">
        <w:rPr>
          <w:rFonts w:ascii="Arial" w:hAnsi="Arial" w:cs="Arial"/>
        </w:rPr>
        <w:t xml:space="preserve"> </w:t>
      </w:r>
      <w:r w:rsidR="006E0EF0">
        <w:rPr>
          <w:rFonts w:ascii="Arial" w:hAnsi="Arial" w:cs="Arial"/>
        </w:rPr>
        <w:t>klauzuli</w:t>
      </w:r>
      <w:r w:rsidRPr="00134658">
        <w:rPr>
          <w:rFonts w:ascii="Arial" w:hAnsi="Arial" w:cs="Arial"/>
        </w:rPr>
        <w:t>, Zamawiający jest uprawniony do naliczenia kary umownej w wysokości 100 000 PLN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w:t>
      </w:r>
      <w:r>
        <w:rPr>
          <w:rFonts w:ascii="Arial" w:hAnsi="Arial" w:cs="Arial"/>
        </w:rPr>
        <w:t>.</w:t>
      </w:r>
    </w:p>
    <w:p w14:paraId="47728FC9" w14:textId="04AB36F7" w:rsidR="00844E14" w:rsidRDefault="00844E14" w:rsidP="00844E14">
      <w:pPr>
        <w:spacing w:before="120"/>
        <w:jc w:val="both"/>
        <w:rPr>
          <w:rFonts w:ascii="Arial" w:hAnsi="Arial" w:cs="Arial"/>
        </w:rPr>
      </w:pPr>
    </w:p>
    <w:p w14:paraId="1586B6F4" w14:textId="20CBF378" w:rsidR="004A6B2B" w:rsidRPr="005171EA" w:rsidRDefault="004A6B2B" w:rsidP="0054633D">
      <w:pPr>
        <w:pStyle w:val="Akapitzlist"/>
        <w:numPr>
          <w:ilvl w:val="0"/>
          <w:numId w:val="9"/>
        </w:numPr>
        <w:spacing w:before="120"/>
        <w:jc w:val="both"/>
        <w:rPr>
          <w:rFonts w:ascii="Arial" w:hAnsi="Arial" w:cs="Arial"/>
        </w:rPr>
      </w:pPr>
      <w:r w:rsidRPr="005171EA">
        <w:rPr>
          <w:rFonts w:ascii="Arial" w:hAnsi="Arial" w:cs="Arial"/>
        </w:rPr>
        <w:t>Klauzula dużego przedsiębiorcy</w:t>
      </w:r>
    </w:p>
    <w:p w14:paraId="376862EB" w14:textId="5E6F73FA" w:rsidR="00B75598" w:rsidRDefault="00463B7B" w:rsidP="005171EA">
      <w:pPr>
        <w:pStyle w:val="Akapitzlist"/>
        <w:spacing w:before="120"/>
        <w:ind w:left="360"/>
        <w:jc w:val="both"/>
        <w:rPr>
          <w:rFonts w:ascii="Arial" w:hAnsi="Arial" w:cs="Arial"/>
        </w:rPr>
      </w:pPr>
      <w:r w:rsidRPr="005171EA">
        <w:rPr>
          <w:rFonts w:ascii="Arial" w:hAnsi="Arial" w:cs="Arial"/>
        </w:rPr>
        <w:t xml:space="preserve">Działając na podstawie art. 4c ustawy z dnia 8 marca 2013 r. o przeciwdziałaniu nadmiernym opóźnieniom w transakcjach handlowych </w:t>
      </w:r>
      <w:r w:rsidR="003F36C4" w:rsidRPr="003F36C4">
        <w:rPr>
          <w:rFonts w:ascii="Arial" w:hAnsi="Arial" w:cs="Arial"/>
        </w:rPr>
        <w:t>(tj. Dz.U. 2023 poz. 1790)</w:t>
      </w:r>
      <w:r w:rsidRPr="005171EA">
        <w:rPr>
          <w:rFonts w:ascii="Arial" w:hAnsi="Arial" w:cs="Arial"/>
        </w:rPr>
        <w:t>, ORLEN Projekt S.A. oświadcza, że posiada status dużego przedsiębiorcy</w:t>
      </w:r>
    </w:p>
    <w:p w14:paraId="7E4D3668" w14:textId="38C7432F" w:rsidR="004A6B2B" w:rsidRDefault="004A6B2B" w:rsidP="0054633D">
      <w:pPr>
        <w:pStyle w:val="Akapitzlist"/>
        <w:numPr>
          <w:ilvl w:val="0"/>
          <w:numId w:val="9"/>
        </w:numPr>
        <w:spacing w:before="120"/>
        <w:jc w:val="both"/>
        <w:rPr>
          <w:rFonts w:ascii="Arial" w:hAnsi="Arial" w:cs="Arial"/>
        </w:rPr>
      </w:pPr>
      <w:r>
        <w:rPr>
          <w:rFonts w:ascii="Arial" w:hAnsi="Arial" w:cs="Arial"/>
        </w:rPr>
        <w:t>Klauzula dot. ochrony danych osobowych</w:t>
      </w:r>
    </w:p>
    <w:p w14:paraId="1A4820A4" w14:textId="093F3216" w:rsidR="004A6B2B" w:rsidRPr="004A6B2B" w:rsidRDefault="004A6B2B" w:rsidP="004A6B2B">
      <w:pPr>
        <w:pStyle w:val="Akapitzlist"/>
        <w:spacing w:before="120"/>
        <w:ind w:left="360"/>
        <w:jc w:val="both"/>
        <w:rPr>
          <w:rFonts w:ascii="Arial" w:hAnsi="Arial" w:cs="Arial"/>
        </w:rPr>
      </w:pPr>
      <w:r w:rsidRPr="004A6B2B">
        <w:rPr>
          <w:rFonts w:ascii="Arial" w:hAnsi="Arial" w:cs="Arial"/>
        </w:rPr>
        <w:t xml:space="preserve">ZAMAWIAJĄCY przekazuje Klauzulę informacyjną, stanowiącą Załącznik nr 9 do Umowy, przedstawiającą szczegółowe informacje dotyczące przetwarzania danych osobowych udostępnionych w związku z zawieraną Umową. </w:t>
      </w:r>
    </w:p>
    <w:p w14:paraId="5C18E627" w14:textId="77777777" w:rsidR="004A6B2B" w:rsidRPr="004A6B2B" w:rsidRDefault="004A6B2B" w:rsidP="004A6B2B">
      <w:pPr>
        <w:pStyle w:val="Akapitzlist"/>
        <w:spacing w:before="120"/>
        <w:ind w:left="360"/>
        <w:jc w:val="both"/>
        <w:rPr>
          <w:rFonts w:ascii="Arial" w:hAnsi="Arial" w:cs="Arial"/>
        </w:rPr>
      </w:pPr>
      <w:r w:rsidRPr="004A6B2B">
        <w:rPr>
          <w:rFonts w:ascii="Arial" w:hAnsi="Arial" w:cs="Arial"/>
        </w:rPr>
        <w:t>Załączona Klauzula informacyjna stanowi wypełnienie obowiązku informacyjnego wynikającego z art. 13 Ogólnego Rozporządzenia Parlamentu Europejskiego i Rady (UE) 2016/679 z dnia 27 kwietnia 2016 r. w sprawie ochrony osób fizycznych w związku z przetwarzaniem danych osobowych i w sprawie swobodnego przepływu takich danych (RODO) i ma zastosowanie do danych osobowych pozyskanych bezpośrednio od osób, których dotyczą. W przypadku pozyskania przez ZAMAWIAJACEGO danych osobowych poprzez udostępnienie ich przez WYKONAWCĘ,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4F69334A" w14:textId="0FDF14E1" w:rsidR="004A6B2B" w:rsidRPr="005171EA" w:rsidRDefault="004A6B2B" w:rsidP="005171EA">
      <w:pPr>
        <w:pStyle w:val="Akapitzlist"/>
        <w:spacing w:before="120"/>
        <w:ind w:left="360"/>
        <w:jc w:val="both"/>
        <w:rPr>
          <w:rFonts w:ascii="Arial" w:hAnsi="Arial" w:cs="Arial"/>
        </w:rPr>
      </w:pPr>
      <w:r w:rsidRPr="004A6B2B">
        <w:rPr>
          <w:rFonts w:ascii="Arial" w:hAnsi="Arial" w:cs="Arial"/>
        </w:rPr>
        <w:lastRenderedPageBreak/>
        <w:t>W przypadku, gdy w związku z realizacją niniejszej Umowy, zaistnieje konieczność powierzenia przetwarzania danych osobowych, Strony zobowiązane są do zawarcia odrębnej umowy, której przedmiotem będą zasady i warunki ochrony oraz przetwarzania tych danych.</w:t>
      </w:r>
    </w:p>
    <w:p w14:paraId="4C010403" w14:textId="543B0933" w:rsidR="00B75598" w:rsidRPr="000517A5" w:rsidRDefault="00B75598" w:rsidP="00B75598">
      <w:pPr>
        <w:spacing w:before="120"/>
        <w:jc w:val="both"/>
        <w:rPr>
          <w:rFonts w:ascii="Arial" w:hAnsi="Arial" w:cs="Arial"/>
          <w:b/>
          <w:color w:val="000000" w:themeColor="text1"/>
          <w:u w:val="single"/>
        </w:rPr>
      </w:pPr>
      <w:r w:rsidRPr="000517A5">
        <w:rPr>
          <w:rFonts w:ascii="Arial" w:hAnsi="Arial" w:cs="Arial"/>
          <w:b/>
          <w:color w:val="000000" w:themeColor="text1"/>
          <w:u w:val="single"/>
        </w:rPr>
        <w:t xml:space="preserve">ARTYKUŁ 26 – OCHRONA INFORMACJI </w:t>
      </w:r>
    </w:p>
    <w:p w14:paraId="3F27A811" w14:textId="10846B56" w:rsidR="00B75598" w:rsidRPr="000517A5" w:rsidRDefault="00B75598" w:rsidP="00844E14">
      <w:pPr>
        <w:spacing w:before="120"/>
        <w:jc w:val="both"/>
        <w:rPr>
          <w:rFonts w:ascii="Arial" w:hAnsi="Arial" w:cs="Arial"/>
          <w:color w:val="000000" w:themeColor="text1"/>
        </w:rPr>
      </w:pPr>
    </w:p>
    <w:p w14:paraId="7AA5FDB6" w14:textId="17D98E48" w:rsidR="00EA5D41" w:rsidRPr="000517A5" w:rsidRDefault="0024661A"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Każda ze Stron</w:t>
      </w:r>
      <w:r w:rsidR="00197935" w:rsidRPr="000517A5">
        <w:rPr>
          <w:rStyle w:val="Uwydatnienie"/>
          <w:rFonts w:ascii="Arial" w:hAnsi="Arial" w:cs="Arial"/>
          <w:i w:val="0"/>
          <w:color w:val="000000" w:themeColor="text1"/>
        </w:rPr>
        <w:t xml:space="preserve"> zob</w:t>
      </w:r>
      <w:r w:rsidRPr="000517A5">
        <w:rPr>
          <w:rStyle w:val="Uwydatnienie"/>
          <w:rFonts w:ascii="Arial" w:hAnsi="Arial" w:cs="Arial"/>
          <w:i w:val="0"/>
          <w:color w:val="000000" w:themeColor="text1"/>
        </w:rPr>
        <w:t>owiązuje</w:t>
      </w:r>
      <w:r w:rsidR="00EA5D41" w:rsidRPr="000517A5">
        <w:rPr>
          <w:rStyle w:val="Uwydatnienie"/>
          <w:rFonts w:ascii="Arial" w:hAnsi="Arial" w:cs="Arial"/>
          <w:i w:val="0"/>
          <w:color w:val="000000" w:themeColor="text1"/>
        </w:rPr>
        <w:t xml:space="preserve"> się do zachowania w tajemnicy informacji przekazanych  bezpośrednio l</w:t>
      </w:r>
      <w:r w:rsidR="00197935" w:rsidRPr="000517A5">
        <w:rPr>
          <w:rStyle w:val="Uwydatnienie"/>
          <w:rFonts w:ascii="Arial" w:hAnsi="Arial" w:cs="Arial"/>
          <w:i w:val="0"/>
          <w:color w:val="000000" w:themeColor="text1"/>
        </w:rPr>
        <w:t>ub pośrednio przez drugą Stronę</w:t>
      </w:r>
      <w:r w:rsidR="00EA5D41" w:rsidRPr="000517A5">
        <w:rPr>
          <w:rStyle w:val="Uwydatnienie"/>
          <w:rFonts w:ascii="Arial" w:hAnsi="Arial" w:cs="Arial"/>
          <w:i w:val="0"/>
          <w:color w:val="000000" w:themeColor="text1"/>
        </w:rPr>
        <w:t xml:space="preserve"> (w jakiejkolwiek formie tj. w szczególności ustnej, pisemnej, elektronicznej), a także informacji</w:t>
      </w:r>
      <w:r w:rsidRPr="000517A5">
        <w:rPr>
          <w:rStyle w:val="Uwydatnienie"/>
          <w:rFonts w:ascii="Arial" w:hAnsi="Arial" w:cs="Arial"/>
          <w:i w:val="0"/>
          <w:color w:val="000000" w:themeColor="text1"/>
        </w:rPr>
        <w:t xml:space="preserve"> uzyskanych od drugiej </w:t>
      </w:r>
      <w:r w:rsidR="00197935" w:rsidRPr="000517A5">
        <w:rPr>
          <w:rStyle w:val="Uwydatnienie"/>
          <w:rFonts w:ascii="Arial" w:hAnsi="Arial" w:cs="Arial"/>
          <w:i w:val="0"/>
          <w:color w:val="000000" w:themeColor="text1"/>
        </w:rPr>
        <w:t>Stron</w:t>
      </w:r>
      <w:r w:rsidRPr="000517A5">
        <w:rPr>
          <w:rStyle w:val="Uwydatnienie"/>
          <w:rFonts w:ascii="Arial" w:hAnsi="Arial" w:cs="Arial"/>
          <w:i w:val="0"/>
          <w:color w:val="000000" w:themeColor="text1"/>
        </w:rPr>
        <w:t>y</w:t>
      </w:r>
      <w:r w:rsidR="00EA5D41" w:rsidRPr="000517A5">
        <w:rPr>
          <w:rStyle w:val="Uwydatnienie"/>
          <w:rFonts w:ascii="Arial" w:hAnsi="Arial" w:cs="Arial"/>
          <w:i w:val="0"/>
          <w:color w:val="000000" w:themeColor="text1"/>
        </w:rPr>
        <w:t xml:space="preserve"> w inny sposób w trakcie wzajemnej współpracy, w tym w związku z zaw</w:t>
      </w:r>
      <w:r w:rsidR="00197935" w:rsidRPr="000517A5">
        <w:rPr>
          <w:rStyle w:val="Uwydatnienie"/>
          <w:rFonts w:ascii="Arial" w:hAnsi="Arial" w:cs="Arial"/>
          <w:i w:val="0"/>
          <w:color w:val="000000" w:themeColor="text1"/>
        </w:rPr>
        <w:t>arciem i realizacją niniejszej U</w:t>
      </w:r>
      <w:r w:rsidR="00EA5D41" w:rsidRPr="000517A5">
        <w:rPr>
          <w:rStyle w:val="Uwydatnienie"/>
          <w:rFonts w:ascii="Arial" w:hAnsi="Arial" w:cs="Arial"/>
          <w:i w:val="0"/>
          <w:color w:val="000000" w:themeColor="text1"/>
        </w:rPr>
        <w:t>mowy, które to informacje dotyczą bezpośre</w:t>
      </w:r>
      <w:r w:rsidR="00197935" w:rsidRPr="000517A5">
        <w:rPr>
          <w:rStyle w:val="Uwydatnienie"/>
          <w:rFonts w:ascii="Arial" w:hAnsi="Arial" w:cs="Arial"/>
          <w:i w:val="0"/>
          <w:color w:val="000000" w:themeColor="text1"/>
        </w:rPr>
        <w:t>dnio lub pośrednio drugiej Strony</w:t>
      </w:r>
      <w:r w:rsidR="00EA5D41" w:rsidRPr="000517A5">
        <w:rPr>
          <w:rStyle w:val="Uwydatnienie"/>
          <w:rFonts w:ascii="Arial" w:hAnsi="Arial" w:cs="Arial"/>
          <w:i w:val="0"/>
          <w:color w:val="000000" w:themeColor="text1"/>
        </w:rPr>
        <w:t>, spółek z</w:t>
      </w:r>
      <w:r w:rsidR="00197935" w:rsidRPr="000517A5">
        <w:rPr>
          <w:rStyle w:val="Uwydatnienie"/>
          <w:rFonts w:ascii="Arial" w:hAnsi="Arial" w:cs="Arial"/>
          <w:i w:val="0"/>
          <w:color w:val="000000" w:themeColor="text1"/>
        </w:rPr>
        <w:t xml:space="preserve"> Grupy Kapitałowej drugiej Strony</w:t>
      </w:r>
      <w:r w:rsidR="00EA5D41" w:rsidRPr="000517A5">
        <w:rPr>
          <w:rStyle w:val="Uwydatnienie"/>
          <w:rFonts w:ascii="Arial" w:hAnsi="Arial" w:cs="Arial"/>
          <w:i w:val="0"/>
          <w:color w:val="000000" w:themeColor="text1"/>
        </w:rPr>
        <w:t xml:space="preserve"> lub ich kontrah</w:t>
      </w:r>
      <w:r w:rsidR="00197935" w:rsidRPr="000517A5">
        <w:rPr>
          <w:rStyle w:val="Uwydatnienie"/>
          <w:rFonts w:ascii="Arial" w:hAnsi="Arial" w:cs="Arial"/>
          <w:i w:val="0"/>
          <w:color w:val="000000" w:themeColor="text1"/>
        </w:rPr>
        <w:t>entów, w tym treści niniejszej U</w:t>
      </w:r>
      <w:r w:rsidR="00EA5D41" w:rsidRPr="000517A5">
        <w:rPr>
          <w:rStyle w:val="Uwydatnienie"/>
          <w:rFonts w:ascii="Arial" w:hAnsi="Arial" w:cs="Arial"/>
          <w:i w:val="0"/>
          <w:color w:val="000000" w:themeColor="text1"/>
        </w:rPr>
        <w:t>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w:t>
      </w:r>
      <w:r w:rsidR="00935B86" w:rsidRPr="000517A5">
        <w:rPr>
          <w:rStyle w:val="Uwydatnienie"/>
          <w:rFonts w:ascii="Arial" w:hAnsi="Arial" w:cs="Arial"/>
          <w:i w:val="0"/>
          <w:color w:val="000000" w:themeColor="text1"/>
        </w:rPr>
        <w:t>sób, co do których Strona</w:t>
      </w:r>
      <w:r w:rsidR="00EA5D41" w:rsidRPr="000517A5">
        <w:rPr>
          <w:rStyle w:val="Uwydatnienie"/>
          <w:rFonts w:ascii="Arial" w:hAnsi="Arial" w:cs="Arial"/>
          <w:i w:val="0"/>
          <w:color w:val="000000" w:themeColor="text1"/>
        </w:rPr>
        <w:t>, jako podmiot uprawniony do korzystania z ww. informa</w:t>
      </w:r>
      <w:r w:rsidR="00935B86" w:rsidRPr="000517A5">
        <w:rPr>
          <w:rStyle w:val="Uwydatnienie"/>
          <w:rFonts w:ascii="Arial" w:hAnsi="Arial" w:cs="Arial"/>
          <w:i w:val="0"/>
          <w:color w:val="000000" w:themeColor="text1"/>
        </w:rPr>
        <w:t>cji i rozporządzania nimi podjęła</w:t>
      </w:r>
      <w:r w:rsidR="00EA5D41" w:rsidRPr="000517A5">
        <w:rPr>
          <w:rStyle w:val="Uwydatnienie"/>
          <w:rFonts w:ascii="Arial" w:hAnsi="Arial" w:cs="Arial"/>
          <w:i w:val="0"/>
          <w:color w:val="000000" w:themeColor="text1"/>
        </w:rPr>
        <w:t>, przy zachowaniu należytej staranności, działania w celu utrzymania ich w poufności</w:t>
      </w:r>
      <w:r w:rsidR="00935B86" w:rsidRPr="000517A5">
        <w:rPr>
          <w:rStyle w:val="Uwydatnienie"/>
          <w:rFonts w:ascii="Arial" w:hAnsi="Arial" w:cs="Arial"/>
          <w:i w:val="0"/>
          <w:color w:val="000000" w:themeColor="text1"/>
        </w:rPr>
        <w:t>, przekazane przez Stronę lub w jej</w:t>
      </w:r>
      <w:r w:rsidR="00EA5D41" w:rsidRPr="000517A5">
        <w:rPr>
          <w:rStyle w:val="Uwydatnienie"/>
          <w:rFonts w:ascii="Arial" w:hAnsi="Arial" w:cs="Arial"/>
          <w:i w:val="0"/>
          <w:color w:val="000000" w:themeColor="text1"/>
        </w:rPr>
        <w:t xml:space="preserve"> imieniu l</w:t>
      </w:r>
      <w:r w:rsidR="00935B86" w:rsidRPr="000517A5">
        <w:rPr>
          <w:rStyle w:val="Uwydatnienie"/>
          <w:rFonts w:ascii="Arial" w:hAnsi="Arial" w:cs="Arial"/>
          <w:i w:val="0"/>
          <w:color w:val="000000" w:themeColor="text1"/>
        </w:rPr>
        <w:t>ub uzyskane przez drugą Stronę</w:t>
      </w:r>
      <w:r w:rsidR="00EA5D41" w:rsidRPr="000517A5">
        <w:rPr>
          <w:rStyle w:val="Uwydatnienie"/>
          <w:rFonts w:ascii="Arial" w:hAnsi="Arial" w:cs="Arial"/>
          <w:i w:val="0"/>
          <w:color w:val="000000" w:themeColor="text1"/>
        </w:rPr>
        <w:t xml:space="preserve"> w inny sposób w trakcie negocjowania, zaw</w:t>
      </w:r>
      <w:r w:rsidR="00935B86" w:rsidRPr="000517A5">
        <w:rPr>
          <w:rStyle w:val="Uwydatnienie"/>
          <w:rFonts w:ascii="Arial" w:hAnsi="Arial" w:cs="Arial"/>
          <w:i w:val="0"/>
          <w:color w:val="000000" w:themeColor="text1"/>
        </w:rPr>
        <w:t>arcia i wykonywania niniejszej U</w:t>
      </w:r>
      <w:r w:rsidR="00EA5D41" w:rsidRPr="000517A5">
        <w:rPr>
          <w:rStyle w:val="Uwydatnienie"/>
          <w:rFonts w:ascii="Arial" w:hAnsi="Arial" w:cs="Arial"/>
          <w:i w:val="0"/>
          <w:color w:val="000000" w:themeColor="text1"/>
        </w:rPr>
        <w:t>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D0339E2" w14:textId="77777777"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FD07C3B" w14:textId="2A77FEDA" w:rsidR="00EA5D41" w:rsidRPr="000517A5" w:rsidRDefault="00EA5D41"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ujawnienie lub wykorzystanie informacji jest konieczne do pra</w:t>
      </w:r>
      <w:r w:rsidR="003C0BA0" w:rsidRPr="000517A5">
        <w:rPr>
          <w:rStyle w:val="Uwydatnienie"/>
          <w:rFonts w:ascii="Arial" w:hAnsi="Arial" w:cs="Arial"/>
          <w:i w:val="0"/>
          <w:color w:val="000000" w:themeColor="text1"/>
        </w:rPr>
        <w:t>widłowego wykonania niniejszej U</w:t>
      </w:r>
      <w:r w:rsidR="00DF195C" w:rsidRPr="000517A5">
        <w:rPr>
          <w:rStyle w:val="Uwydatnienie"/>
          <w:rFonts w:ascii="Arial" w:hAnsi="Arial" w:cs="Arial"/>
          <w:i w:val="0"/>
          <w:color w:val="000000" w:themeColor="text1"/>
        </w:rPr>
        <w:t>mowy i zgodne z tą U</w:t>
      </w:r>
      <w:r w:rsidRPr="000517A5">
        <w:rPr>
          <w:rStyle w:val="Uwydatnienie"/>
          <w:rFonts w:ascii="Arial" w:hAnsi="Arial" w:cs="Arial"/>
          <w:i w:val="0"/>
          <w:color w:val="000000" w:themeColor="text1"/>
        </w:rPr>
        <w:t>mową lub</w:t>
      </w:r>
    </w:p>
    <w:p w14:paraId="4C3A90D7" w14:textId="35155AD0" w:rsidR="00EA5D41" w:rsidRPr="000517A5" w:rsidRDefault="00EA5D41"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informacje w chwili ich ujawnienia są już publicznie dostępne, a ich ujawnienie zost</w:t>
      </w:r>
      <w:r w:rsidR="00935B86" w:rsidRPr="000517A5">
        <w:rPr>
          <w:rStyle w:val="Uwydatnienie"/>
          <w:rFonts w:ascii="Arial" w:hAnsi="Arial" w:cs="Arial"/>
          <w:i w:val="0"/>
          <w:color w:val="000000" w:themeColor="text1"/>
        </w:rPr>
        <w:t>ało dokonane przez Stronę uprawnioną lub za jej</w:t>
      </w:r>
      <w:r w:rsidRPr="000517A5">
        <w:rPr>
          <w:rStyle w:val="Uwydatnienie"/>
          <w:rFonts w:ascii="Arial" w:hAnsi="Arial" w:cs="Arial"/>
          <w:i w:val="0"/>
          <w:color w:val="000000" w:themeColor="text1"/>
        </w:rPr>
        <w:t xml:space="preserve"> zgodą lub w sposób inny niż poprzez niezgodne z prawem lub jakąkolwiek umową działanie lub zaniechanie lub</w:t>
      </w:r>
    </w:p>
    <w:p w14:paraId="7DD364CA" w14:textId="094CFC07" w:rsidR="00EA5D41" w:rsidRPr="000517A5" w:rsidRDefault="003C0BA0"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Strona</w:t>
      </w:r>
      <w:r w:rsidR="00EA5D41" w:rsidRPr="000517A5">
        <w:rPr>
          <w:rStyle w:val="Uwydatnienie"/>
          <w:rFonts w:ascii="Arial" w:hAnsi="Arial" w:cs="Arial"/>
          <w:i w:val="0"/>
          <w:color w:val="000000" w:themeColor="text1"/>
        </w:rPr>
        <w:t xml:space="preserve"> został</w:t>
      </w:r>
      <w:r w:rsidRPr="000517A5">
        <w:rPr>
          <w:rStyle w:val="Uwydatnienie"/>
          <w:rFonts w:ascii="Arial" w:hAnsi="Arial" w:cs="Arial"/>
          <w:i w:val="0"/>
          <w:color w:val="000000" w:themeColor="text1"/>
        </w:rPr>
        <w:t>a zobowiązana</w:t>
      </w:r>
      <w:r w:rsidR="00EA5D41" w:rsidRPr="000517A5">
        <w:rPr>
          <w:rStyle w:val="Uwydatnienie"/>
          <w:rFonts w:ascii="Arial" w:hAnsi="Arial" w:cs="Arial"/>
          <w:i w:val="0"/>
          <w:color w:val="000000" w:themeColor="text1"/>
        </w:rPr>
        <w:t xml:space="preserve"> do ujawnienia informacji przez sąd lub uprawniony organ lub </w:t>
      </w:r>
      <w:r w:rsidR="00EA5D41" w:rsidRPr="000517A5">
        <w:rPr>
          <w:rStyle w:val="Uwydatnienie"/>
          <w:rFonts w:ascii="Arial" w:hAnsi="Arial" w:cs="Arial"/>
          <w:i w:val="0"/>
          <w:color w:val="000000" w:themeColor="text1"/>
        </w:rPr>
        <w:br/>
        <w:t xml:space="preserve">w przypadku prawnego obowiązku takiego ujawnienia, z zastrzeżeniem, </w:t>
      </w:r>
      <w:r w:rsidRPr="000517A5">
        <w:rPr>
          <w:rStyle w:val="Uwydatnienie"/>
          <w:rFonts w:ascii="Arial" w:hAnsi="Arial" w:cs="Arial"/>
          <w:i w:val="0"/>
          <w:color w:val="000000" w:themeColor="text1"/>
        </w:rPr>
        <w:t>że Strona ujawniająca</w:t>
      </w:r>
      <w:r w:rsidR="00EA5D41" w:rsidRPr="000517A5">
        <w:rPr>
          <w:rStyle w:val="Uwydatnienie"/>
          <w:rFonts w:ascii="Arial" w:hAnsi="Arial" w:cs="Arial"/>
          <w:i w:val="0"/>
          <w:color w:val="000000" w:themeColor="text1"/>
        </w:rPr>
        <w:t>, niezwłocznie pi</w:t>
      </w:r>
      <w:r w:rsidRPr="000517A5">
        <w:rPr>
          <w:rStyle w:val="Uwydatnienie"/>
          <w:rFonts w:ascii="Arial" w:hAnsi="Arial" w:cs="Arial"/>
          <w:i w:val="0"/>
          <w:color w:val="000000" w:themeColor="text1"/>
        </w:rPr>
        <w:t>semnie poinformuje drugą Stronę</w:t>
      </w:r>
      <w:r w:rsidR="00EA5D41" w:rsidRPr="000517A5">
        <w:rPr>
          <w:rStyle w:val="Uwydatnienie"/>
          <w:rFonts w:ascii="Arial" w:hAnsi="Arial" w:cs="Arial"/>
          <w:i w:val="0"/>
          <w:color w:val="000000" w:themeColor="text1"/>
        </w:rPr>
        <w:t xml:space="preserve"> o obowiązku ujawniania informacji i ich zakresie, a także uwzględni, w miarę możliw</w:t>
      </w:r>
      <w:r w:rsidRPr="000517A5">
        <w:rPr>
          <w:rStyle w:val="Uwydatnienie"/>
          <w:rFonts w:ascii="Arial" w:hAnsi="Arial" w:cs="Arial"/>
          <w:i w:val="0"/>
          <w:color w:val="000000" w:themeColor="text1"/>
        </w:rPr>
        <w:t>ości, rekomendacje drugiej Strony</w:t>
      </w:r>
      <w:r w:rsidR="00EA5D41" w:rsidRPr="000517A5">
        <w:rPr>
          <w:rStyle w:val="Uwydatnienie"/>
          <w:rFonts w:ascii="Arial" w:hAnsi="Arial" w:cs="Arial"/>
          <w:i w:val="0"/>
          <w:color w:val="000000" w:themeColor="text1"/>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1CE8DAC" w14:textId="346FA972" w:rsidR="00EA5D41" w:rsidRPr="000517A5" w:rsidRDefault="003C0BA0"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Strona uprawniona wyrazi Stronie ujawniającej</w:t>
      </w:r>
      <w:r w:rsidR="00EA5D41" w:rsidRPr="000517A5">
        <w:rPr>
          <w:rStyle w:val="Uwydatnienie"/>
          <w:rFonts w:ascii="Arial" w:hAnsi="Arial" w:cs="Arial"/>
          <w:i w:val="0"/>
          <w:color w:val="000000" w:themeColor="text1"/>
        </w:rPr>
        <w:t xml:space="preserve"> pisemną zgodę na ujawnieni</w:t>
      </w:r>
      <w:r w:rsidRPr="000517A5">
        <w:rPr>
          <w:rStyle w:val="Uwydatnienie"/>
          <w:rFonts w:ascii="Arial" w:hAnsi="Arial" w:cs="Arial"/>
          <w:i w:val="0"/>
          <w:color w:val="000000" w:themeColor="text1"/>
        </w:rPr>
        <w:t xml:space="preserve">e lub wykorzystanie informacji </w:t>
      </w:r>
      <w:r w:rsidR="00EA5D41" w:rsidRPr="000517A5">
        <w:rPr>
          <w:rStyle w:val="Uwydatnienie"/>
          <w:rFonts w:ascii="Arial" w:hAnsi="Arial" w:cs="Arial"/>
          <w:i w:val="0"/>
          <w:color w:val="000000" w:themeColor="text1"/>
        </w:rPr>
        <w:t>w określonym celu,</w:t>
      </w:r>
      <w:r w:rsidRPr="000517A5">
        <w:rPr>
          <w:rStyle w:val="Uwydatnienie"/>
          <w:rFonts w:ascii="Arial" w:hAnsi="Arial" w:cs="Arial"/>
          <w:i w:val="0"/>
          <w:color w:val="000000" w:themeColor="text1"/>
        </w:rPr>
        <w:t xml:space="preserve"> we wskazany przez Stronę uprawnioną</w:t>
      </w:r>
      <w:r w:rsidR="00EA5D41" w:rsidRPr="000517A5">
        <w:rPr>
          <w:rStyle w:val="Uwydatnienie"/>
          <w:rFonts w:ascii="Arial" w:hAnsi="Arial" w:cs="Arial"/>
          <w:i w:val="0"/>
          <w:color w:val="000000" w:themeColor="text1"/>
        </w:rPr>
        <w:t xml:space="preserve"> sposób.</w:t>
      </w:r>
    </w:p>
    <w:p w14:paraId="5C1DD5BA" w14:textId="0A165A69" w:rsidR="00EA5D41" w:rsidRPr="000517A5" w:rsidRDefault="003C0BA0"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Strony zobowiązane są</w:t>
      </w:r>
      <w:r w:rsidR="00EA5D41" w:rsidRPr="000517A5">
        <w:rPr>
          <w:rStyle w:val="Uwydatnienie"/>
          <w:rFonts w:ascii="Arial" w:hAnsi="Arial" w:cs="Arial"/>
          <w:i w:val="0"/>
          <w:color w:val="000000" w:themeColor="text1"/>
        </w:rPr>
        <w:t xml:space="preserve"> przedsięwziąć takie środki bezpieczeństwa i sposoby postępowania, jakie będą odpowiednie i wystarczające, dla zapewnienia bezpiecznego, w </w:t>
      </w:r>
      <w:r w:rsidRPr="000517A5">
        <w:rPr>
          <w:rStyle w:val="Uwydatnienie"/>
          <w:rFonts w:ascii="Arial" w:hAnsi="Arial" w:cs="Arial"/>
          <w:i w:val="0"/>
          <w:color w:val="000000" w:themeColor="text1"/>
        </w:rPr>
        <w:t xml:space="preserve">tym zgodnego z niniejszą Umową </w:t>
      </w:r>
      <w:r w:rsidR="00EA5D41" w:rsidRPr="000517A5">
        <w:rPr>
          <w:rStyle w:val="Uwydatnienie"/>
          <w:rFonts w:ascii="Arial" w:hAnsi="Arial" w:cs="Arial"/>
          <w:i w:val="0"/>
          <w:color w:val="000000" w:themeColor="text1"/>
        </w:rPr>
        <w:t>i przepisami prawa, przetwarzania Tajemnicy Przedsiębiorstwa, aby zapobiec jakiemukolwiek nieautoryzowanemu wykorzystaniu, przekazaniu, ujawnieniu, czy dostępowi</w:t>
      </w:r>
      <w:r w:rsidRPr="000517A5">
        <w:rPr>
          <w:rStyle w:val="Uwydatnienie"/>
          <w:rFonts w:ascii="Arial" w:hAnsi="Arial" w:cs="Arial"/>
          <w:i w:val="0"/>
          <w:color w:val="000000" w:themeColor="text1"/>
        </w:rPr>
        <w:t xml:space="preserve"> do tych informacji. Strony nie będą</w:t>
      </w:r>
      <w:r w:rsidR="00EA5D41" w:rsidRPr="000517A5">
        <w:rPr>
          <w:rStyle w:val="Uwydatnienie"/>
          <w:rFonts w:ascii="Arial" w:hAnsi="Arial" w:cs="Arial"/>
          <w:i w:val="0"/>
          <w:color w:val="000000" w:themeColor="text1"/>
        </w:rPr>
        <w:t>, w szczególności kopiował</w:t>
      </w:r>
      <w:r w:rsidRPr="000517A5">
        <w:rPr>
          <w:rStyle w:val="Uwydatnienie"/>
          <w:rFonts w:ascii="Arial" w:hAnsi="Arial" w:cs="Arial"/>
          <w:i w:val="0"/>
          <w:color w:val="000000" w:themeColor="text1"/>
        </w:rPr>
        <w:t>y</w:t>
      </w:r>
      <w:r w:rsidR="00EA5D41" w:rsidRPr="000517A5">
        <w:rPr>
          <w:rStyle w:val="Uwydatnienie"/>
          <w:rFonts w:ascii="Arial" w:hAnsi="Arial" w:cs="Arial"/>
          <w:i w:val="0"/>
          <w:color w:val="000000" w:themeColor="text1"/>
        </w:rPr>
        <w:t xml:space="preserve"> lub utrwalał</w:t>
      </w:r>
      <w:r w:rsidRPr="000517A5">
        <w:rPr>
          <w:rStyle w:val="Uwydatnienie"/>
          <w:rFonts w:ascii="Arial" w:hAnsi="Arial" w:cs="Arial"/>
          <w:i w:val="0"/>
          <w:color w:val="000000" w:themeColor="text1"/>
        </w:rPr>
        <w:t>y</w:t>
      </w:r>
      <w:r w:rsidR="00EA5D41" w:rsidRPr="000517A5">
        <w:rPr>
          <w:rStyle w:val="Uwydatnienie"/>
          <w:rFonts w:ascii="Arial" w:hAnsi="Arial" w:cs="Arial"/>
          <w:i w:val="0"/>
          <w:color w:val="000000" w:themeColor="text1"/>
        </w:rPr>
        <w:t xml:space="preserve">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jeżeli nie będzie to uzasadnione należytym</w:t>
      </w:r>
      <w:r w:rsidRPr="000517A5">
        <w:rPr>
          <w:rStyle w:val="Uwydatnienie"/>
          <w:rFonts w:ascii="Arial" w:hAnsi="Arial" w:cs="Arial"/>
          <w:i w:val="0"/>
          <w:color w:val="000000" w:themeColor="text1"/>
        </w:rPr>
        <w:t xml:space="preserve"> wykonaniem przez Strony niniejszej Umowy. </w:t>
      </w:r>
      <w:r w:rsidR="0024661A" w:rsidRPr="000517A5">
        <w:rPr>
          <w:rStyle w:val="Uwydatnienie"/>
          <w:rFonts w:ascii="Arial" w:hAnsi="Arial" w:cs="Arial"/>
          <w:i w:val="0"/>
          <w:color w:val="000000" w:themeColor="text1"/>
        </w:rPr>
        <w:t xml:space="preserve">Każda ze </w:t>
      </w:r>
      <w:r w:rsidRPr="000517A5">
        <w:rPr>
          <w:rStyle w:val="Uwydatnienie"/>
          <w:rFonts w:ascii="Arial" w:hAnsi="Arial" w:cs="Arial"/>
          <w:i w:val="0"/>
          <w:color w:val="000000" w:themeColor="text1"/>
        </w:rPr>
        <w:t>S</w:t>
      </w:r>
      <w:r w:rsidR="0024661A" w:rsidRPr="000517A5">
        <w:rPr>
          <w:rStyle w:val="Uwydatnienie"/>
          <w:rFonts w:ascii="Arial" w:hAnsi="Arial" w:cs="Arial"/>
          <w:i w:val="0"/>
          <w:color w:val="000000" w:themeColor="text1"/>
        </w:rPr>
        <w:t>tron zobowiązana jest</w:t>
      </w:r>
      <w:r w:rsidR="00EA5D41" w:rsidRPr="000517A5">
        <w:rPr>
          <w:rStyle w:val="Uwydatnienie"/>
          <w:rFonts w:ascii="Arial" w:hAnsi="Arial" w:cs="Arial"/>
          <w:i w:val="0"/>
          <w:color w:val="000000" w:themeColor="text1"/>
        </w:rPr>
        <w:t xml:space="preserve"> do niezwłocz</w:t>
      </w:r>
      <w:r w:rsidR="0024661A" w:rsidRPr="000517A5">
        <w:rPr>
          <w:rStyle w:val="Uwydatnienie"/>
          <w:rFonts w:ascii="Arial" w:hAnsi="Arial" w:cs="Arial"/>
          <w:i w:val="0"/>
          <w:color w:val="000000" w:themeColor="text1"/>
        </w:rPr>
        <w:t>nego powiadomienia drugiej Strony</w:t>
      </w:r>
      <w:r w:rsidR="00EA5D41" w:rsidRPr="000517A5">
        <w:rPr>
          <w:rStyle w:val="Uwydatnienie"/>
          <w:rFonts w:ascii="Arial" w:hAnsi="Arial" w:cs="Arial"/>
          <w:i w:val="0"/>
          <w:color w:val="000000" w:themeColor="text1"/>
        </w:rPr>
        <w:t xml:space="preserve"> o zaistniałych naruszeniach zasad ochrony lub nieuprawnionym ujawnieniu lub wykorzystaniu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xml:space="preserve"> przetwarzanej w z</w:t>
      </w:r>
      <w:r w:rsidR="0024661A" w:rsidRPr="000517A5">
        <w:rPr>
          <w:rStyle w:val="Uwydatnienie"/>
          <w:rFonts w:ascii="Arial" w:hAnsi="Arial" w:cs="Arial"/>
          <w:i w:val="0"/>
          <w:color w:val="000000" w:themeColor="text1"/>
        </w:rPr>
        <w:t>wiązku z realizacją niniejszej U</w:t>
      </w:r>
      <w:r w:rsidR="00EA5D41" w:rsidRPr="000517A5">
        <w:rPr>
          <w:rStyle w:val="Uwydatnienie"/>
          <w:rFonts w:ascii="Arial" w:hAnsi="Arial" w:cs="Arial"/>
          <w:i w:val="0"/>
          <w:color w:val="000000" w:themeColor="text1"/>
        </w:rPr>
        <w:t>mowy.</w:t>
      </w:r>
    </w:p>
    <w:p w14:paraId="7F9D1D07" w14:textId="0EA7ECFC"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Obowiązek zachowania w tajemnicy informacji, o których mowa w ust. 1 powyżej rozciąga się równi</w:t>
      </w:r>
      <w:r w:rsidR="0024661A" w:rsidRPr="000517A5">
        <w:rPr>
          <w:rStyle w:val="Uwydatnienie"/>
          <w:rFonts w:ascii="Arial" w:hAnsi="Arial" w:cs="Arial"/>
          <w:i w:val="0"/>
          <w:color w:val="000000" w:themeColor="text1"/>
        </w:rPr>
        <w:t>eż na pracowników każdej ze Stron</w:t>
      </w:r>
      <w:r w:rsidRPr="000517A5">
        <w:rPr>
          <w:rStyle w:val="Uwydatnienie"/>
          <w:rFonts w:ascii="Arial" w:hAnsi="Arial" w:cs="Arial"/>
          <w:i w:val="0"/>
          <w:color w:val="000000" w:themeColor="text1"/>
        </w:rPr>
        <w:t xml:space="preserve"> i inne osoby, w tym w szczególności audytorów, doradców </w:t>
      </w:r>
      <w:r w:rsidR="0049065F" w:rsidRPr="000517A5">
        <w:rPr>
          <w:rStyle w:val="Uwydatnienie"/>
          <w:rFonts w:ascii="Arial" w:hAnsi="Arial" w:cs="Arial"/>
          <w:i w:val="0"/>
          <w:color w:val="000000" w:themeColor="text1"/>
        </w:rPr>
        <w:br/>
      </w:r>
      <w:r w:rsidRPr="000517A5">
        <w:rPr>
          <w:rStyle w:val="Uwydatnienie"/>
          <w:rFonts w:ascii="Arial" w:hAnsi="Arial" w:cs="Arial"/>
          <w:i w:val="0"/>
          <w:color w:val="000000" w:themeColor="text1"/>
        </w:rPr>
        <w:t>i podw</w:t>
      </w:r>
      <w:r w:rsidR="0024661A" w:rsidRPr="000517A5">
        <w:rPr>
          <w:rStyle w:val="Uwydatnienie"/>
          <w:rFonts w:ascii="Arial" w:hAnsi="Arial" w:cs="Arial"/>
          <w:i w:val="0"/>
          <w:color w:val="000000" w:themeColor="text1"/>
        </w:rPr>
        <w:t>ykonawców, którym Strona</w:t>
      </w:r>
      <w:r w:rsidRPr="000517A5">
        <w:rPr>
          <w:rStyle w:val="Uwydatnienie"/>
          <w:rFonts w:ascii="Arial" w:hAnsi="Arial" w:cs="Arial"/>
          <w:i w:val="0"/>
          <w:color w:val="000000" w:themeColor="text1"/>
        </w:rPr>
        <w:t xml:space="preserve"> udostępni </w:t>
      </w:r>
      <w:r w:rsidR="0024661A" w:rsidRPr="000517A5">
        <w:rPr>
          <w:rStyle w:val="Uwydatnienie"/>
          <w:rFonts w:ascii="Arial" w:hAnsi="Arial" w:cs="Arial"/>
          <w:i w:val="0"/>
          <w:color w:val="000000" w:themeColor="text1"/>
        </w:rPr>
        <w:t>takie informacje. Strony zobowiązane są</w:t>
      </w:r>
      <w:r w:rsidRPr="000517A5">
        <w:rPr>
          <w:rStyle w:val="Uwydatnienie"/>
          <w:rFonts w:ascii="Arial" w:hAnsi="Arial" w:cs="Arial"/>
          <w:i w:val="0"/>
          <w:color w:val="000000" w:themeColor="text1"/>
        </w:rPr>
        <w:t xml:space="preserve"> do zobowiązania na piśmie ww. osób do ochrony Tajemnicy Przedsiębiorstwa</w:t>
      </w:r>
      <w:r w:rsidR="00DF195C" w:rsidRPr="000517A5">
        <w:rPr>
          <w:rStyle w:val="Uwydatnienie"/>
          <w:rFonts w:ascii="Arial" w:hAnsi="Arial" w:cs="Arial"/>
          <w:i w:val="0"/>
          <w:color w:val="000000" w:themeColor="text1"/>
        </w:rPr>
        <w:t xml:space="preserve"> drugiej Strony</w:t>
      </w:r>
      <w:r w:rsidRPr="000517A5">
        <w:rPr>
          <w:rStyle w:val="Uwydatnienie"/>
          <w:rFonts w:ascii="Arial" w:hAnsi="Arial" w:cs="Arial"/>
          <w:i w:val="0"/>
          <w:color w:val="000000" w:themeColor="text1"/>
        </w:rPr>
        <w:t xml:space="preserve"> na warunkach, co najmniej tak</w:t>
      </w:r>
      <w:r w:rsidR="0024661A" w:rsidRPr="000517A5">
        <w:rPr>
          <w:rStyle w:val="Uwydatnienie"/>
          <w:rFonts w:ascii="Arial" w:hAnsi="Arial" w:cs="Arial"/>
          <w:i w:val="0"/>
          <w:color w:val="000000" w:themeColor="text1"/>
        </w:rPr>
        <w:t>ich jak określone w niniejszej Umowie. Strony ponoszą</w:t>
      </w:r>
      <w:r w:rsidRPr="000517A5">
        <w:rPr>
          <w:rStyle w:val="Uwydatnienie"/>
          <w:rFonts w:ascii="Arial" w:hAnsi="Arial" w:cs="Arial"/>
          <w:i w:val="0"/>
          <w:color w:val="000000" w:themeColor="text1"/>
        </w:rPr>
        <w:t xml:space="preserve"> pełną odpowiedzialność za działania lub zaniechania osób, które uzyskały dostęp do Tajemnicy Przedsiębiorstwa</w:t>
      </w:r>
      <w:r w:rsidR="00DF195C" w:rsidRPr="000517A5">
        <w:rPr>
          <w:rStyle w:val="Uwydatnienie"/>
          <w:rFonts w:ascii="Arial" w:hAnsi="Arial" w:cs="Arial"/>
          <w:i w:val="0"/>
          <w:color w:val="000000" w:themeColor="text1"/>
        </w:rPr>
        <w:t xml:space="preserve"> drugiej Strony</w:t>
      </w:r>
      <w:r w:rsidRPr="000517A5">
        <w:rPr>
          <w:rStyle w:val="Uwydatnienie"/>
          <w:rFonts w:ascii="Arial" w:hAnsi="Arial" w:cs="Arial"/>
          <w:i w:val="0"/>
          <w:color w:val="000000" w:themeColor="text1"/>
        </w:rPr>
        <w:t xml:space="preserve">, w tym odpowiedzialność o której mowa w ust. 8. </w:t>
      </w:r>
    </w:p>
    <w:p w14:paraId="496F9B4A" w14:textId="50FEBA4F" w:rsidR="00EA5D41" w:rsidRPr="000517A5" w:rsidRDefault="0024661A"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lastRenderedPageBreak/>
        <w:t xml:space="preserve">Każda ze Stron zobowiązana jest na każde żądanie </w:t>
      </w:r>
      <w:r w:rsidR="003453F6" w:rsidRPr="000517A5">
        <w:rPr>
          <w:rStyle w:val="Uwydatnienie"/>
          <w:rFonts w:ascii="Arial" w:hAnsi="Arial" w:cs="Arial"/>
          <w:i w:val="0"/>
          <w:color w:val="000000" w:themeColor="text1"/>
        </w:rPr>
        <w:t>drugiej Strony</w:t>
      </w:r>
      <w:r w:rsidR="00EA5D41" w:rsidRPr="000517A5">
        <w:rPr>
          <w:rStyle w:val="Uwydatnienie"/>
          <w:rFonts w:ascii="Arial" w:hAnsi="Arial" w:cs="Arial"/>
          <w:i w:val="0"/>
          <w:color w:val="000000" w:themeColor="text1"/>
        </w:rPr>
        <w:t>, w terminie nie dłuższym n</w:t>
      </w:r>
      <w:r w:rsidR="003453F6" w:rsidRPr="000517A5">
        <w:rPr>
          <w:rStyle w:val="Uwydatnienie"/>
          <w:rFonts w:ascii="Arial" w:hAnsi="Arial" w:cs="Arial"/>
          <w:i w:val="0"/>
          <w:color w:val="000000" w:themeColor="text1"/>
        </w:rPr>
        <w:t>iż 5 dni, przesłać drugiej Stronie</w:t>
      </w:r>
      <w:r w:rsidR="00EA5D41" w:rsidRPr="000517A5">
        <w:rPr>
          <w:rStyle w:val="Uwydatnienie"/>
          <w:rFonts w:ascii="Arial" w:hAnsi="Arial" w:cs="Arial"/>
          <w:i w:val="0"/>
          <w:color w:val="000000" w:themeColor="text1"/>
        </w:rPr>
        <w:t xml:space="preserve"> listę osób i podmiotów, które</w:t>
      </w:r>
      <w:r w:rsidR="003453F6" w:rsidRPr="000517A5">
        <w:rPr>
          <w:rStyle w:val="Uwydatnienie"/>
          <w:rFonts w:ascii="Arial" w:hAnsi="Arial" w:cs="Arial"/>
          <w:i w:val="0"/>
          <w:color w:val="000000" w:themeColor="text1"/>
        </w:rPr>
        <w:t xml:space="preserve"> za pośrednictwem Strony</w:t>
      </w:r>
      <w:r w:rsidR="00EA5D41" w:rsidRPr="000517A5">
        <w:rPr>
          <w:rStyle w:val="Uwydatnienie"/>
          <w:rFonts w:ascii="Arial" w:hAnsi="Arial" w:cs="Arial"/>
          <w:i w:val="0"/>
          <w:color w:val="000000" w:themeColor="text1"/>
        </w:rPr>
        <w:t xml:space="preserve"> uzyskały dostęp do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xml:space="preserve">. Niewywiązanie się z obowiązku, o którym mowa </w:t>
      </w:r>
      <w:r w:rsidR="0049065F" w:rsidRPr="000517A5">
        <w:rPr>
          <w:rStyle w:val="Uwydatnienie"/>
          <w:rFonts w:ascii="Arial" w:hAnsi="Arial" w:cs="Arial"/>
          <w:i w:val="0"/>
          <w:color w:val="000000" w:themeColor="text1"/>
        </w:rPr>
        <w:br/>
      </w:r>
      <w:r w:rsidR="00EA5D41" w:rsidRPr="000517A5">
        <w:rPr>
          <w:rStyle w:val="Uwydatnienie"/>
          <w:rFonts w:ascii="Arial" w:hAnsi="Arial" w:cs="Arial"/>
          <w:i w:val="0"/>
          <w:color w:val="000000" w:themeColor="text1"/>
        </w:rPr>
        <w:t>w niniejszym ustępie będzie traktowane jako nieuprawnione ujawnienie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xml:space="preserve"> skutkujące odpowiedzialnością, o której mowa w ust. 8. </w:t>
      </w:r>
    </w:p>
    <w:p w14:paraId="59A54890" w14:textId="164EF94B"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 xml:space="preserve">Zobowiązanie do zachowania w tajemnicy informacji wiąże w czasie obowiązywania </w:t>
      </w:r>
      <w:r w:rsidR="00860EFA" w:rsidRPr="000517A5">
        <w:rPr>
          <w:rStyle w:val="Uwydatnienie"/>
          <w:rFonts w:ascii="Arial" w:hAnsi="Arial" w:cs="Arial"/>
          <w:i w:val="0"/>
          <w:color w:val="000000" w:themeColor="text1"/>
        </w:rPr>
        <w:t>niniejszej U</w:t>
      </w:r>
      <w:r w:rsidRPr="000517A5">
        <w:rPr>
          <w:rStyle w:val="Uwydatnienie"/>
          <w:rFonts w:ascii="Arial" w:hAnsi="Arial" w:cs="Arial"/>
          <w:i w:val="0"/>
          <w:color w:val="000000" w:themeColor="text1"/>
        </w:rPr>
        <w:t>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w:t>
      </w:r>
      <w:r w:rsidR="00860EFA" w:rsidRPr="000517A5">
        <w:rPr>
          <w:rStyle w:val="Uwydatnienie"/>
          <w:rFonts w:ascii="Arial" w:hAnsi="Arial" w:cs="Arial"/>
          <w:i w:val="0"/>
          <w:color w:val="000000" w:themeColor="text1"/>
        </w:rPr>
        <w:t xml:space="preserve"> lub decyzje Strony lub </w:t>
      </w:r>
      <w:r w:rsidRPr="000517A5">
        <w:rPr>
          <w:rStyle w:val="Uwydatnienie"/>
          <w:rFonts w:ascii="Arial" w:hAnsi="Arial" w:cs="Arial"/>
          <w:i w:val="0"/>
          <w:color w:val="000000" w:themeColor="text1"/>
        </w:rPr>
        <w:t>w oparciu o szczegól</w:t>
      </w:r>
      <w:r w:rsidR="00860EFA" w:rsidRPr="000517A5">
        <w:rPr>
          <w:rStyle w:val="Uwydatnienie"/>
          <w:rFonts w:ascii="Arial" w:hAnsi="Arial" w:cs="Arial"/>
          <w:i w:val="0"/>
          <w:color w:val="000000" w:themeColor="text1"/>
        </w:rPr>
        <w:t>ne przepisy prawa, Strona powiadomi drugą Stronę</w:t>
      </w:r>
      <w:r w:rsidRPr="000517A5">
        <w:rPr>
          <w:rStyle w:val="Uwydatnienie"/>
          <w:rFonts w:ascii="Arial" w:hAnsi="Arial" w:cs="Arial"/>
          <w:i w:val="0"/>
          <w:color w:val="000000" w:themeColor="text1"/>
        </w:rPr>
        <w:t xml:space="preserve"> na piśmie, o przedłużeniu okresu ochrony, o dodatk</w:t>
      </w:r>
      <w:r w:rsidR="00860EFA" w:rsidRPr="000517A5">
        <w:rPr>
          <w:rStyle w:val="Uwydatnienie"/>
          <w:rFonts w:ascii="Arial" w:hAnsi="Arial" w:cs="Arial"/>
          <w:i w:val="0"/>
          <w:color w:val="000000" w:themeColor="text1"/>
        </w:rPr>
        <w:t>owy wskazany przez Stronę</w:t>
      </w:r>
      <w:r w:rsidRPr="000517A5">
        <w:rPr>
          <w:rStyle w:val="Uwydatnienie"/>
          <w:rFonts w:ascii="Arial" w:hAnsi="Arial" w:cs="Arial"/>
          <w:i w:val="0"/>
          <w:color w:val="000000" w:themeColor="text1"/>
        </w:rPr>
        <w:t xml:space="preserve"> okres (nie dłuższy jednak n</w:t>
      </w:r>
      <w:r w:rsidR="00860EFA" w:rsidRPr="000517A5">
        <w:rPr>
          <w:rStyle w:val="Uwydatnienie"/>
          <w:rFonts w:ascii="Arial" w:hAnsi="Arial" w:cs="Arial"/>
          <w:i w:val="0"/>
          <w:color w:val="000000" w:themeColor="text1"/>
        </w:rPr>
        <w:t>iż 10 lat), na co druga Strona</w:t>
      </w:r>
      <w:r w:rsidRPr="000517A5">
        <w:rPr>
          <w:rStyle w:val="Uwydatnienie"/>
          <w:rFonts w:ascii="Arial" w:hAnsi="Arial" w:cs="Arial"/>
          <w:i w:val="0"/>
          <w:color w:val="000000" w:themeColor="text1"/>
        </w:rPr>
        <w:t xml:space="preserve">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w:t>
      </w:r>
      <w:r w:rsidR="00860EFA" w:rsidRPr="000517A5">
        <w:rPr>
          <w:rStyle w:val="Uwydatnienie"/>
          <w:rFonts w:ascii="Arial" w:hAnsi="Arial" w:cs="Arial"/>
          <w:i w:val="0"/>
          <w:color w:val="000000" w:themeColor="text1"/>
        </w:rPr>
        <w:t>ia skutków prawnych niniejszej U</w:t>
      </w:r>
      <w:r w:rsidRPr="000517A5">
        <w:rPr>
          <w:rStyle w:val="Uwydatnienie"/>
          <w:rFonts w:ascii="Arial" w:hAnsi="Arial" w:cs="Arial"/>
          <w:i w:val="0"/>
          <w:color w:val="000000" w:themeColor="text1"/>
        </w:rPr>
        <w:t>mowy.</w:t>
      </w:r>
    </w:p>
    <w:p w14:paraId="34DD9E9F" w14:textId="3044167B"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Nie później niż w terminie 3 dni roboczych po upływie okresu ochrony o, którym mowa</w:t>
      </w:r>
      <w:r w:rsidR="00AA070E" w:rsidRPr="000517A5">
        <w:rPr>
          <w:rStyle w:val="Uwydatnienie"/>
          <w:rFonts w:ascii="Arial" w:hAnsi="Arial" w:cs="Arial"/>
          <w:i w:val="0"/>
          <w:color w:val="000000" w:themeColor="text1"/>
        </w:rPr>
        <w:t xml:space="preserve"> w ust. 6 powyżej, </w:t>
      </w:r>
      <w:r w:rsidR="00860EFA" w:rsidRPr="000517A5">
        <w:rPr>
          <w:rStyle w:val="Uwydatnienie"/>
          <w:rFonts w:ascii="Arial" w:hAnsi="Arial" w:cs="Arial"/>
          <w:i w:val="0"/>
          <w:color w:val="000000" w:themeColor="text1"/>
        </w:rPr>
        <w:t>St</w:t>
      </w:r>
      <w:r w:rsidR="00AA070E" w:rsidRPr="000517A5">
        <w:rPr>
          <w:rStyle w:val="Uwydatnienie"/>
          <w:rFonts w:ascii="Arial" w:hAnsi="Arial" w:cs="Arial"/>
          <w:i w:val="0"/>
          <w:color w:val="000000" w:themeColor="text1"/>
        </w:rPr>
        <w:t>rona</w:t>
      </w:r>
      <w:r w:rsidRPr="000517A5">
        <w:rPr>
          <w:rStyle w:val="Uwydatnienie"/>
          <w:rFonts w:ascii="Arial" w:hAnsi="Arial" w:cs="Arial"/>
          <w:i w:val="0"/>
          <w:color w:val="000000" w:themeColor="text1"/>
        </w:rPr>
        <w:t xml:space="preserve"> oraz wszel</w:t>
      </w:r>
      <w:r w:rsidR="00860EFA" w:rsidRPr="000517A5">
        <w:rPr>
          <w:rStyle w:val="Uwydatnienie"/>
          <w:rFonts w:ascii="Arial" w:hAnsi="Arial" w:cs="Arial"/>
          <w:i w:val="0"/>
          <w:color w:val="000000" w:themeColor="text1"/>
        </w:rPr>
        <w:t>kie osoby, którym Strona</w:t>
      </w:r>
      <w:r w:rsidRPr="000517A5">
        <w:rPr>
          <w:rStyle w:val="Uwydatnienie"/>
          <w:rFonts w:ascii="Arial" w:hAnsi="Arial" w:cs="Arial"/>
          <w:i w:val="0"/>
          <w:color w:val="000000" w:themeColor="text1"/>
        </w:rPr>
        <w:t xml:space="preserve"> przekazał</w:t>
      </w:r>
      <w:r w:rsidR="00860EFA" w:rsidRPr="000517A5">
        <w:rPr>
          <w:rStyle w:val="Uwydatnienie"/>
          <w:rFonts w:ascii="Arial" w:hAnsi="Arial" w:cs="Arial"/>
          <w:i w:val="0"/>
          <w:color w:val="000000" w:themeColor="text1"/>
        </w:rPr>
        <w:t>a</w:t>
      </w:r>
      <w:r w:rsidRPr="000517A5">
        <w:rPr>
          <w:rStyle w:val="Uwydatnienie"/>
          <w:rFonts w:ascii="Arial" w:hAnsi="Arial" w:cs="Arial"/>
          <w:i w:val="0"/>
          <w:color w:val="000000" w:themeColor="text1"/>
        </w:rPr>
        <w:t xml:space="preserve"> Tajemnicę Przedsiębiorstwa</w:t>
      </w:r>
      <w:r w:rsidR="00AA070E" w:rsidRPr="000517A5">
        <w:rPr>
          <w:rStyle w:val="Uwydatnienie"/>
          <w:rFonts w:ascii="Arial" w:hAnsi="Arial" w:cs="Arial"/>
          <w:i w:val="0"/>
          <w:color w:val="000000" w:themeColor="text1"/>
        </w:rPr>
        <w:t xml:space="preserve"> drugiej Strony</w:t>
      </w:r>
      <w:r w:rsidRPr="000517A5">
        <w:rPr>
          <w:rStyle w:val="Uwydatnienie"/>
          <w:rFonts w:ascii="Arial" w:hAnsi="Arial" w:cs="Arial"/>
          <w:i w:val="0"/>
          <w:color w:val="000000" w:themeColor="text1"/>
        </w:rPr>
        <w:t xml:space="preserve"> zobo</w:t>
      </w:r>
      <w:r w:rsidR="00AA070E" w:rsidRPr="000517A5">
        <w:rPr>
          <w:rStyle w:val="Uwydatnienie"/>
          <w:rFonts w:ascii="Arial" w:hAnsi="Arial" w:cs="Arial"/>
          <w:i w:val="0"/>
          <w:color w:val="000000" w:themeColor="text1"/>
        </w:rPr>
        <w:t>wiązane są zwrócić drugiej Stronie</w:t>
      </w:r>
      <w:r w:rsidRPr="000517A5">
        <w:rPr>
          <w:rStyle w:val="Uwydatnienie"/>
          <w:rFonts w:ascii="Arial" w:hAnsi="Arial" w:cs="Arial"/>
          <w:i w:val="0"/>
          <w:color w:val="000000" w:themeColor="text1"/>
        </w:rPr>
        <w:t xml:space="preserve"> lub zniszczyć wszelkie materiały ją zawierające.</w:t>
      </w:r>
    </w:p>
    <w:p w14:paraId="351AF93A" w14:textId="47091171"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W przypadku nieuprawnionego wykorzystania, przekazania lub</w:t>
      </w:r>
      <w:r w:rsidR="00AA070E" w:rsidRPr="000517A5">
        <w:rPr>
          <w:rStyle w:val="Uwydatnienie"/>
          <w:rFonts w:ascii="Arial" w:hAnsi="Arial" w:cs="Arial"/>
          <w:i w:val="0"/>
          <w:color w:val="000000" w:themeColor="text1"/>
        </w:rPr>
        <w:t xml:space="preserve"> ujawnienia przez Stronę</w:t>
      </w:r>
      <w:r w:rsidRPr="000517A5">
        <w:rPr>
          <w:rStyle w:val="Uwydatnienie"/>
          <w:rFonts w:ascii="Arial" w:hAnsi="Arial" w:cs="Arial"/>
          <w:i w:val="0"/>
          <w:color w:val="000000" w:themeColor="text1"/>
        </w:rPr>
        <w:t xml:space="preserve"> Tajemnicy Przedsiębiorstwa</w:t>
      </w:r>
      <w:r w:rsidR="00AA070E" w:rsidRPr="000517A5">
        <w:rPr>
          <w:rStyle w:val="Uwydatnienie"/>
          <w:rFonts w:ascii="Arial" w:hAnsi="Arial" w:cs="Arial"/>
          <w:i w:val="0"/>
          <w:color w:val="000000" w:themeColor="text1"/>
        </w:rPr>
        <w:t xml:space="preserve"> drugiej Strony, druga Strona uprawniona jest do żądania od Strony ujawniającej zapłaty kary umownej</w:t>
      </w:r>
      <w:r w:rsidR="00AA070E" w:rsidRPr="000517A5">
        <w:rPr>
          <w:rStyle w:val="Uwydatnienie"/>
          <w:rFonts w:ascii="Arial" w:hAnsi="Arial" w:cs="Arial"/>
          <w:color w:val="000000" w:themeColor="text1"/>
        </w:rPr>
        <w:t xml:space="preserve"> </w:t>
      </w:r>
      <w:r w:rsidR="00AA070E" w:rsidRPr="000517A5">
        <w:rPr>
          <w:rFonts w:ascii="Arial" w:hAnsi="Arial" w:cs="Arial"/>
          <w:color w:val="000000" w:themeColor="text1"/>
        </w:rPr>
        <w:t xml:space="preserve">w wysokości 20.000,00 zł </w:t>
      </w:r>
      <w:r w:rsidR="000D0300" w:rsidRPr="000517A5">
        <w:rPr>
          <w:rFonts w:ascii="Arial" w:hAnsi="Arial" w:cs="Arial"/>
          <w:color w:val="000000" w:themeColor="text1"/>
        </w:rPr>
        <w:t xml:space="preserve">(dwadzieścia tysięcy złotych) </w:t>
      </w:r>
      <w:r w:rsidRPr="000517A5">
        <w:rPr>
          <w:rStyle w:val="Uwydatnienie"/>
          <w:rFonts w:ascii="Arial" w:hAnsi="Arial" w:cs="Arial"/>
          <w:i w:val="0"/>
          <w:color w:val="000000" w:themeColor="text1"/>
        </w:rPr>
        <w:t>za każdy przypadek nieuprawnionego wykorzystania, przekazania lub ujawnienia ww. informacji. Zapłata kary umownej wskazanej powyżej n</w:t>
      </w:r>
      <w:r w:rsidR="000D0300" w:rsidRPr="000517A5">
        <w:rPr>
          <w:rStyle w:val="Uwydatnienie"/>
          <w:rFonts w:ascii="Arial" w:hAnsi="Arial" w:cs="Arial"/>
          <w:i w:val="0"/>
          <w:color w:val="000000" w:themeColor="text1"/>
        </w:rPr>
        <w:t>ie ogranicza prawa Strony</w:t>
      </w:r>
      <w:r w:rsidRPr="000517A5">
        <w:rPr>
          <w:rStyle w:val="Uwydatnienie"/>
          <w:rFonts w:ascii="Arial" w:hAnsi="Arial" w:cs="Arial"/>
          <w:i w:val="0"/>
          <w:color w:val="000000" w:themeColor="text1"/>
        </w:rPr>
        <w:t xml:space="preserve"> </w:t>
      </w:r>
      <w:r w:rsidR="000D0300" w:rsidRPr="000517A5">
        <w:rPr>
          <w:rStyle w:val="Uwydatnienie"/>
          <w:rFonts w:ascii="Arial" w:hAnsi="Arial" w:cs="Arial"/>
          <w:i w:val="0"/>
          <w:color w:val="000000" w:themeColor="text1"/>
        </w:rPr>
        <w:t>do dochodzenia od Strony ujawniającej</w:t>
      </w:r>
      <w:r w:rsidRPr="000517A5">
        <w:rPr>
          <w:rStyle w:val="Uwydatnienie"/>
          <w:rFonts w:ascii="Arial" w:hAnsi="Arial" w:cs="Arial"/>
          <w:i w:val="0"/>
          <w:color w:val="000000" w:themeColor="text1"/>
        </w:rPr>
        <w:t xml:space="preserve"> odszkodowania na zasadach ogólnych, w przypadku gdy wysokość poniesionej szkody przew</w:t>
      </w:r>
      <w:r w:rsidR="000D0300" w:rsidRPr="000517A5">
        <w:rPr>
          <w:rStyle w:val="Uwydatnienie"/>
          <w:rFonts w:ascii="Arial" w:hAnsi="Arial" w:cs="Arial"/>
          <w:i w:val="0"/>
          <w:color w:val="000000" w:themeColor="text1"/>
        </w:rPr>
        <w:t>yższa zastrzeżoną w niniejszej U</w:t>
      </w:r>
      <w:r w:rsidRPr="000517A5">
        <w:rPr>
          <w:rStyle w:val="Uwydatnienie"/>
          <w:rFonts w:ascii="Arial" w:hAnsi="Arial" w:cs="Arial"/>
          <w:i w:val="0"/>
          <w:color w:val="000000" w:themeColor="text1"/>
        </w:rPr>
        <w:t>mowie wysokość kary umownej. Powyższe nie wyłącza w żaden sposób innych s</w:t>
      </w:r>
      <w:r w:rsidR="000D0300" w:rsidRPr="000517A5">
        <w:rPr>
          <w:rStyle w:val="Uwydatnienie"/>
          <w:rFonts w:ascii="Arial" w:hAnsi="Arial" w:cs="Arial"/>
          <w:i w:val="0"/>
          <w:color w:val="000000" w:themeColor="text1"/>
        </w:rPr>
        <w:t>ankcji i uprawnień Strony</w:t>
      </w:r>
      <w:r w:rsidRPr="000517A5">
        <w:rPr>
          <w:rStyle w:val="Uwydatnienie"/>
          <w:rFonts w:ascii="Arial" w:hAnsi="Arial" w:cs="Arial"/>
          <w:i w:val="0"/>
          <w:color w:val="000000" w:themeColor="text1"/>
        </w:rPr>
        <w:t xml:space="preserve"> określonych w przepisach prawa, w tym w ustawie z dnia 16 kwietnia 1993 roku o zwalczaniu nieuczciwej konkurencji.</w:t>
      </w:r>
    </w:p>
    <w:p w14:paraId="66D7FA23" w14:textId="559F5C9F"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W przypadku, gdy w z</w:t>
      </w:r>
      <w:r w:rsidR="000D0300" w:rsidRPr="000517A5">
        <w:rPr>
          <w:rStyle w:val="Uwydatnienie"/>
          <w:rFonts w:ascii="Arial" w:hAnsi="Arial" w:cs="Arial"/>
          <w:i w:val="0"/>
          <w:color w:val="000000" w:themeColor="text1"/>
        </w:rPr>
        <w:t>wiązku z realizacją niniejszej U</w:t>
      </w:r>
      <w:r w:rsidRPr="000517A5">
        <w:rPr>
          <w:rStyle w:val="Uwydatnienie"/>
          <w:rFonts w:ascii="Arial" w:hAnsi="Arial" w:cs="Arial"/>
          <w:i w:val="0"/>
          <w:color w:val="000000" w:themeColor="text1"/>
        </w:rPr>
        <w:t>mowy, zaistnieje konieczność dostępu l</w:t>
      </w:r>
      <w:r w:rsidR="000D0300" w:rsidRPr="000517A5">
        <w:rPr>
          <w:rStyle w:val="Uwydatnienie"/>
          <w:rFonts w:ascii="Arial" w:hAnsi="Arial" w:cs="Arial"/>
          <w:i w:val="0"/>
          <w:color w:val="000000" w:themeColor="text1"/>
        </w:rPr>
        <w:t>ub przekazania drugiej Stronie</w:t>
      </w:r>
      <w:r w:rsidRPr="000517A5">
        <w:rPr>
          <w:rStyle w:val="Uwydatnienie"/>
          <w:rFonts w:ascii="Arial" w:hAnsi="Arial" w:cs="Arial"/>
          <w:i w:val="0"/>
          <w:color w:val="000000" w:themeColor="text1"/>
        </w:rPr>
        <w:t xml:space="preserve"> danych osobowych w rozumieniu obowiązujących przepisów o ochronie</w:t>
      </w:r>
      <w:r w:rsidR="000D0300" w:rsidRPr="000517A5">
        <w:rPr>
          <w:rStyle w:val="Uwydatnienie"/>
          <w:rFonts w:ascii="Arial" w:hAnsi="Arial" w:cs="Arial"/>
          <w:i w:val="0"/>
          <w:color w:val="000000" w:themeColor="text1"/>
        </w:rPr>
        <w:t xml:space="preserve"> danych osobowych, Strony zobowiązane są do zawarcia,</w:t>
      </w:r>
      <w:r w:rsidRPr="000517A5">
        <w:rPr>
          <w:rStyle w:val="Uwydatnienie"/>
          <w:rFonts w:ascii="Arial" w:hAnsi="Arial" w:cs="Arial"/>
          <w:i w:val="0"/>
          <w:color w:val="000000" w:themeColor="text1"/>
        </w:rPr>
        <w:t xml:space="preserve"> przed rozpoczęciem przetwarzania takich danych</w:t>
      </w:r>
      <w:r w:rsidR="000D0300" w:rsidRPr="000517A5">
        <w:rPr>
          <w:rStyle w:val="Uwydatnienie"/>
          <w:rFonts w:ascii="Arial" w:hAnsi="Arial" w:cs="Arial"/>
          <w:i w:val="0"/>
          <w:color w:val="000000" w:themeColor="text1"/>
        </w:rPr>
        <w:t>,</w:t>
      </w:r>
      <w:r w:rsidRPr="000517A5">
        <w:rPr>
          <w:rStyle w:val="Uwydatnienie"/>
          <w:rFonts w:ascii="Arial" w:hAnsi="Arial" w:cs="Arial"/>
          <w:i w:val="0"/>
          <w:color w:val="000000" w:themeColor="text1"/>
        </w:rPr>
        <w:t xml:space="preserve"> odpowiedniej, odrębnej umowy, której przedmiotem będą zasady i warunki ochrony oraz przetwarzania tych danych.</w:t>
      </w:r>
    </w:p>
    <w:p w14:paraId="06A40947" w14:textId="09C569E9"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 xml:space="preserve">W przypadku, gdy w </w:t>
      </w:r>
      <w:r w:rsidR="000D0300" w:rsidRPr="000517A5">
        <w:rPr>
          <w:rStyle w:val="Uwydatnienie"/>
          <w:rFonts w:ascii="Arial" w:hAnsi="Arial" w:cs="Arial"/>
          <w:i w:val="0"/>
          <w:color w:val="000000" w:themeColor="text1"/>
        </w:rPr>
        <w:t>trakcie realizacji niniejszej U</w:t>
      </w:r>
      <w:r w:rsidRPr="000517A5">
        <w:rPr>
          <w:rStyle w:val="Uwydatnienie"/>
          <w:rFonts w:ascii="Arial" w:hAnsi="Arial" w:cs="Arial"/>
          <w:i w:val="0"/>
          <w:color w:val="000000" w:themeColor="text1"/>
        </w:rPr>
        <w:t>mowy, zaistnieje konieczności dostęp</w:t>
      </w:r>
      <w:r w:rsidR="000D0300" w:rsidRPr="000517A5">
        <w:rPr>
          <w:rStyle w:val="Uwydatnienie"/>
          <w:rFonts w:ascii="Arial" w:hAnsi="Arial" w:cs="Arial"/>
          <w:i w:val="0"/>
          <w:color w:val="000000" w:themeColor="text1"/>
        </w:rPr>
        <w:t>u lub przekazania drugiej Stronie</w:t>
      </w:r>
      <w:r w:rsidRPr="000517A5">
        <w:rPr>
          <w:rStyle w:val="Uwydatnienie"/>
          <w:rFonts w:ascii="Arial" w:hAnsi="Arial" w:cs="Arial"/>
          <w:i w:val="0"/>
          <w:color w:val="000000" w:themeColor="text1"/>
        </w:rPr>
        <w:t>, w jakiejkolwiek formie, informacji stanowiących Taj</w:t>
      </w:r>
      <w:r w:rsidR="000D0300" w:rsidRPr="000517A5">
        <w:rPr>
          <w:rStyle w:val="Uwydatnienie"/>
          <w:rFonts w:ascii="Arial" w:hAnsi="Arial" w:cs="Arial"/>
          <w:i w:val="0"/>
          <w:color w:val="000000" w:themeColor="text1"/>
        </w:rPr>
        <w:t>emnicę Spółki Strony</w:t>
      </w:r>
      <w:r w:rsidRPr="000517A5">
        <w:rPr>
          <w:rStyle w:val="Uwydatnienie"/>
          <w:rFonts w:ascii="Arial" w:hAnsi="Arial" w:cs="Arial"/>
          <w:i w:val="0"/>
          <w:color w:val="000000" w:themeColor="text1"/>
        </w:rPr>
        <w:t xml:space="preserve"> rozumianej jako szczególnie chroniony rodzaj Tajemnicy Przedsiębiorstwa</w:t>
      </w:r>
      <w:r w:rsidR="00101ED6" w:rsidRPr="000517A5">
        <w:rPr>
          <w:rStyle w:val="Uwydatnienie"/>
          <w:rFonts w:ascii="Arial" w:hAnsi="Arial" w:cs="Arial"/>
          <w:i w:val="0"/>
          <w:color w:val="000000" w:themeColor="text1"/>
        </w:rPr>
        <w:t xml:space="preserve"> Strony</w:t>
      </w:r>
      <w:r w:rsidRPr="000517A5">
        <w:rPr>
          <w:rStyle w:val="Uwydatnienie"/>
          <w:rFonts w:ascii="Arial" w:hAnsi="Arial" w:cs="Arial"/>
          <w:i w:val="0"/>
          <w:color w:val="000000" w:themeColor="text1"/>
        </w:rPr>
        <w:t>, co do której podjęto szczególne działania określone w a</w:t>
      </w:r>
      <w:r w:rsidR="00101ED6" w:rsidRPr="000517A5">
        <w:rPr>
          <w:rStyle w:val="Uwydatnienie"/>
          <w:rFonts w:ascii="Arial" w:hAnsi="Arial" w:cs="Arial"/>
          <w:i w:val="0"/>
          <w:color w:val="000000" w:themeColor="text1"/>
        </w:rPr>
        <w:t>ktach wewnętrznych Strony</w:t>
      </w:r>
      <w:r w:rsidRPr="000517A5">
        <w:rPr>
          <w:rStyle w:val="Uwydatnienie"/>
          <w:rFonts w:ascii="Arial" w:hAnsi="Arial" w:cs="Arial"/>
          <w:i w:val="0"/>
          <w:color w:val="000000" w:themeColor="text1"/>
        </w:rPr>
        <w:t xml:space="preserve">, w celu zachowania jej w tajemnicy </w:t>
      </w:r>
      <w:r w:rsidRPr="000517A5">
        <w:rPr>
          <w:rStyle w:val="Uwydatnienie"/>
          <w:rFonts w:ascii="Arial" w:hAnsi="Arial" w:cs="Arial"/>
          <w:i w:val="0"/>
          <w:color w:val="000000" w:themeColor="text1"/>
        </w:rPr>
        <w:br/>
        <w:t>i której wykorzystanie, przekazanie lub ujawnienie osobie nieuprawnionej w znacznym stopniu zagraża lub narusza inte</w:t>
      </w:r>
      <w:r w:rsidR="00101ED6" w:rsidRPr="000517A5">
        <w:rPr>
          <w:rStyle w:val="Uwydatnienie"/>
          <w:rFonts w:ascii="Arial" w:hAnsi="Arial" w:cs="Arial"/>
          <w:i w:val="0"/>
          <w:color w:val="000000" w:themeColor="text1"/>
        </w:rPr>
        <w:t>resy Strony, druga Strona</w:t>
      </w:r>
      <w:r w:rsidRPr="000517A5">
        <w:rPr>
          <w:rStyle w:val="Uwydatnienie"/>
          <w:rFonts w:ascii="Arial" w:hAnsi="Arial" w:cs="Arial"/>
          <w:i w:val="0"/>
          <w:color w:val="000000" w:themeColor="text1"/>
        </w:rPr>
        <w:t xml:space="preserve"> zobowiązuje się do niezwło</w:t>
      </w:r>
      <w:r w:rsidR="00101ED6" w:rsidRPr="000517A5">
        <w:rPr>
          <w:rStyle w:val="Uwydatnienie"/>
          <w:rFonts w:ascii="Arial" w:hAnsi="Arial" w:cs="Arial"/>
          <w:i w:val="0"/>
          <w:color w:val="000000" w:themeColor="text1"/>
        </w:rPr>
        <w:t>cznego zawarcia</w:t>
      </w:r>
      <w:r w:rsidRPr="000517A5">
        <w:rPr>
          <w:rStyle w:val="Uwydatnienie"/>
          <w:rFonts w:ascii="Arial" w:hAnsi="Arial" w:cs="Arial"/>
          <w:i w:val="0"/>
          <w:color w:val="000000" w:themeColor="text1"/>
        </w:rPr>
        <w:t>, przed otrzymaniem i rozpoczęciem przetwarzania takich in</w:t>
      </w:r>
      <w:r w:rsidR="00101ED6" w:rsidRPr="000517A5">
        <w:rPr>
          <w:rStyle w:val="Uwydatnienie"/>
          <w:rFonts w:ascii="Arial" w:hAnsi="Arial" w:cs="Arial"/>
          <w:i w:val="0"/>
          <w:color w:val="000000" w:themeColor="text1"/>
        </w:rPr>
        <w:t>formacji, aneksu do niniejszej U</w:t>
      </w:r>
      <w:r w:rsidRPr="000517A5">
        <w:rPr>
          <w:rStyle w:val="Uwydatnienie"/>
          <w:rFonts w:ascii="Arial" w:hAnsi="Arial" w:cs="Arial"/>
          <w:i w:val="0"/>
          <w:color w:val="000000" w:themeColor="text1"/>
        </w:rPr>
        <w:t>mowy, zgodnego z w</w:t>
      </w:r>
      <w:r w:rsidR="00101ED6" w:rsidRPr="000517A5">
        <w:rPr>
          <w:rStyle w:val="Uwydatnienie"/>
          <w:rFonts w:ascii="Arial" w:hAnsi="Arial" w:cs="Arial"/>
          <w:i w:val="0"/>
          <w:color w:val="000000" w:themeColor="text1"/>
        </w:rPr>
        <w:t>ewnętrznymi aktami Strony</w:t>
      </w:r>
      <w:r w:rsidRPr="000517A5">
        <w:rPr>
          <w:rStyle w:val="Uwydatnienie"/>
          <w:rFonts w:ascii="Arial" w:hAnsi="Arial" w:cs="Arial"/>
          <w:i w:val="0"/>
          <w:color w:val="000000" w:themeColor="text1"/>
        </w:rPr>
        <w:t>, którego przedmiotem będą zasady i warunki ochrony Taj</w:t>
      </w:r>
      <w:r w:rsidR="00101ED6" w:rsidRPr="000517A5">
        <w:rPr>
          <w:rStyle w:val="Uwydatnienie"/>
          <w:rFonts w:ascii="Arial" w:hAnsi="Arial" w:cs="Arial"/>
          <w:i w:val="0"/>
          <w:color w:val="000000" w:themeColor="text1"/>
        </w:rPr>
        <w:t xml:space="preserve">emnicy Spółki Strony. </w:t>
      </w:r>
    </w:p>
    <w:p w14:paraId="1ABD0183" w14:textId="77777777" w:rsidR="003F1CD2" w:rsidRPr="003F1CD2" w:rsidRDefault="00EA5D41" w:rsidP="003F1CD2">
      <w:pPr>
        <w:pStyle w:val="Akapitzlist"/>
        <w:numPr>
          <w:ilvl w:val="0"/>
          <w:numId w:val="20"/>
        </w:numPr>
        <w:spacing w:line="276" w:lineRule="auto"/>
        <w:ind w:left="426" w:hanging="426"/>
        <w:contextualSpacing/>
        <w:jc w:val="both"/>
        <w:rPr>
          <w:rStyle w:val="Uwydatnienie"/>
          <w:rFonts w:ascii="Arial" w:hAnsi="Arial" w:cs="Arial"/>
          <w:iCs w:val="0"/>
          <w:color w:val="000000" w:themeColor="text1"/>
        </w:rPr>
      </w:pPr>
      <w:r w:rsidRPr="000517A5">
        <w:rPr>
          <w:rStyle w:val="Uwydatnienie"/>
          <w:rFonts w:ascii="Arial" w:hAnsi="Arial" w:cs="Arial"/>
          <w:i w:val="0"/>
          <w:color w:val="000000" w:themeColor="text1"/>
        </w:rPr>
        <w:t xml:space="preserve">Dla uniknięcia wątpliwości Strony </w:t>
      </w:r>
      <w:r w:rsidR="00101ED6" w:rsidRPr="000517A5">
        <w:rPr>
          <w:rStyle w:val="Uwydatnienie"/>
          <w:rFonts w:ascii="Arial" w:hAnsi="Arial" w:cs="Arial"/>
          <w:i w:val="0"/>
          <w:color w:val="000000" w:themeColor="text1"/>
        </w:rPr>
        <w:t>potwierdzają, że</w:t>
      </w:r>
      <w:r w:rsidRPr="000517A5">
        <w:rPr>
          <w:rStyle w:val="Uwydatnienie"/>
          <w:rFonts w:ascii="Arial" w:hAnsi="Arial" w:cs="Arial"/>
          <w:i w:val="0"/>
          <w:color w:val="000000" w:themeColor="text1"/>
        </w:rPr>
        <w:t xml:space="preserve"> niezale</w:t>
      </w:r>
      <w:r w:rsidR="00101ED6" w:rsidRPr="000517A5">
        <w:rPr>
          <w:rStyle w:val="Uwydatnienie"/>
          <w:rFonts w:ascii="Arial" w:hAnsi="Arial" w:cs="Arial"/>
          <w:i w:val="0"/>
          <w:color w:val="000000" w:themeColor="text1"/>
        </w:rPr>
        <w:t xml:space="preserve">żnie od obowiązków określonych </w:t>
      </w:r>
      <w:r w:rsidR="0049065F" w:rsidRPr="000517A5">
        <w:rPr>
          <w:rStyle w:val="Uwydatnienie"/>
          <w:rFonts w:ascii="Arial" w:hAnsi="Arial" w:cs="Arial"/>
          <w:i w:val="0"/>
          <w:color w:val="000000" w:themeColor="text1"/>
        </w:rPr>
        <w:br/>
      </w:r>
      <w:r w:rsidR="00101ED6" w:rsidRPr="000517A5">
        <w:rPr>
          <w:rStyle w:val="Uwydatnienie"/>
          <w:rFonts w:ascii="Arial" w:hAnsi="Arial" w:cs="Arial"/>
          <w:i w:val="0"/>
          <w:color w:val="000000" w:themeColor="text1"/>
        </w:rPr>
        <w:t>w niniejszej Umowie, zobowiązane są</w:t>
      </w:r>
      <w:r w:rsidRPr="000517A5">
        <w:rPr>
          <w:rStyle w:val="Uwydatnienie"/>
          <w:rFonts w:ascii="Arial" w:hAnsi="Arial" w:cs="Arial"/>
          <w:i w:val="0"/>
          <w:color w:val="000000" w:themeColor="text1"/>
        </w:rPr>
        <w:t xml:space="preserve"> także do przestrzegania dodatkowych wymogów dotyczących ochrony określonych rodzajów informacji (np. danych osobowych, informacji poufnych) wynikających z obowiązujących przepisów prawa.</w:t>
      </w:r>
    </w:p>
    <w:p w14:paraId="7F555AF9" w14:textId="1A1484B2" w:rsidR="003F1CD2" w:rsidRPr="003F1CD2" w:rsidRDefault="003F1CD2" w:rsidP="003F1CD2">
      <w:pPr>
        <w:pStyle w:val="Akapitzlist"/>
        <w:numPr>
          <w:ilvl w:val="0"/>
          <w:numId w:val="20"/>
        </w:numPr>
        <w:spacing w:line="276" w:lineRule="auto"/>
        <w:ind w:left="426" w:hanging="426"/>
        <w:contextualSpacing/>
        <w:jc w:val="both"/>
        <w:rPr>
          <w:rFonts w:ascii="Arial" w:hAnsi="Arial" w:cs="Arial"/>
          <w:color w:val="000000" w:themeColor="text1"/>
        </w:rPr>
      </w:pPr>
      <w:r w:rsidRPr="003F1CD2">
        <w:rPr>
          <w:rFonts w:ascii="Arial" w:hAnsi="Arial" w:cs="Arial"/>
          <w:color w:val="000000" w:themeColor="text1"/>
        </w:rPr>
        <w:t xml:space="preserve">Kontrahent wyraża zgodę na ujawnienie przez </w:t>
      </w:r>
      <w:r w:rsidR="008D72D9">
        <w:rPr>
          <w:rFonts w:ascii="Arial" w:hAnsi="Arial" w:cs="Arial"/>
          <w:color w:val="000000" w:themeColor="text1"/>
        </w:rPr>
        <w:t>ORLEN PROJEKT S.A.</w:t>
      </w:r>
      <w:r w:rsidRPr="003F1CD2">
        <w:rPr>
          <w:rFonts w:ascii="Arial" w:hAnsi="Arial" w:cs="Arial"/>
          <w:color w:val="000000" w:themeColor="text1"/>
        </w:rPr>
        <w:t xml:space="preserve"> treści niniejszej umowy oraz informacji i danych związanych z jej realizacją spółkom należącym do Grupy Kapitałowej ORLEN na zasadach powyżej przewidzianych.</w:t>
      </w:r>
    </w:p>
    <w:p w14:paraId="43167692" w14:textId="77777777" w:rsidR="00EA5D41" w:rsidRPr="000517A5" w:rsidRDefault="00EA5D41" w:rsidP="00844E14">
      <w:pPr>
        <w:spacing w:before="120"/>
        <w:jc w:val="both"/>
        <w:rPr>
          <w:rFonts w:ascii="Arial" w:hAnsi="Arial" w:cs="Arial"/>
          <w:color w:val="000000" w:themeColor="text1"/>
        </w:rPr>
      </w:pPr>
    </w:p>
    <w:p w14:paraId="0E2ACEE5" w14:textId="64BECED3" w:rsidR="00B75598" w:rsidRPr="000517A5" w:rsidRDefault="00B75598" w:rsidP="00844E14">
      <w:pPr>
        <w:spacing w:before="120"/>
        <w:jc w:val="both"/>
        <w:rPr>
          <w:rFonts w:ascii="Arial" w:hAnsi="Arial" w:cs="Arial"/>
          <w:color w:val="000000" w:themeColor="text1"/>
        </w:rPr>
      </w:pPr>
    </w:p>
    <w:p w14:paraId="071158FC" w14:textId="77777777" w:rsidR="00B75598" w:rsidRPr="000517A5" w:rsidRDefault="00B75598" w:rsidP="00844E14">
      <w:pPr>
        <w:spacing w:before="120"/>
        <w:jc w:val="both"/>
        <w:rPr>
          <w:rFonts w:ascii="Arial" w:hAnsi="Arial" w:cs="Arial"/>
          <w:color w:val="000000" w:themeColor="text1"/>
        </w:rPr>
      </w:pPr>
    </w:p>
    <w:p w14:paraId="2A12721D" w14:textId="77777777" w:rsidR="009A2C20" w:rsidRPr="000517A5" w:rsidRDefault="009A2C20" w:rsidP="009A2C20">
      <w:pPr>
        <w:pStyle w:val="Zwykytekst"/>
        <w:jc w:val="both"/>
        <w:rPr>
          <w:rFonts w:ascii="Arial" w:hAnsi="Arial" w:cs="Arial"/>
          <w:color w:val="000000" w:themeColor="text1"/>
        </w:rPr>
      </w:pPr>
      <w:r w:rsidRPr="000517A5">
        <w:rPr>
          <w:rFonts w:ascii="Arial" w:hAnsi="Arial" w:cs="Arial"/>
          <w:b/>
          <w:color w:val="000000" w:themeColor="text1"/>
          <w:u w:val="single"/>
        </w:rPr>
        <w:t>ARTYKUŁ 27 – POSTANOWIENIA KOŃCOWE</w:t>
      </w:r>
    </w:p>
    <w:p w14:paraId="20B09DBA" w14:textId="2D6B5D8C" w:rsidR="009A2C20" w:rsidRDefault="009A2C20" w:rsidP="009A2C20">
      <w:pPr>
        <w:numPr>
          <w:ilvl w:val="0"/>
          <w:numId w:val="10"/>
        </w:numPr>
        <w:jc w:val="both"/>
        <w:rPr>
          <w:rFonts w:ascii="Arial" w:hAnsi="Arial" w:cs="Arial"/>
        </w:rPr>
      </w:pPr>
      <w:r w:rsidRPr="000517A5">
        <w:rPr>
          <w:rFonts w:ascii="Arial" w:hAnsi="Arial" w:cs="Arial"/>
          <w:color w:val="000000" w:themeColor="text1"/>
        </w:rPr>
        <w:lastRenderedPageBreak/>
        <w:t xml:space="preserve">Wszelkie zmiany i uzupełnienia treści </w:t>
      </w:r>
      <w:r>
        <w:rPr>
          <w:rFonts w:ascii="Arial" w:hAnsi="Arial" w:cs="Arial"/>
        </w:rPr>
        <w:t>niniejszej UMOWY wymagają formy pisemnej i mogą być wprowadzane na podstawie obustronnie podpisanych aneksów, pod rygorem nieważności.</w:t>
      </w:r>
    </w:p>
    <w:p w14:paraId="38FCFA44" w14:textId="77777777" w:rsidR="000A1E23" w:rsidRPr="000A1E23" w:rsidRDefault="000A1E23" w:rsidP="000A1E23">
      <w:pPr>
        <w:pStyle w:val="Akapitzlist"/>
        <w:numPr>
          <w:ilvl w:val="0"/>
          <w:numId w:val="10"/>
        </w:numPr>
        <w:rPr>
          <w:rFonts w:ascii="Arial" w:hAnsi="Arial" w:cs="Arial"/>
        </w:rPr>
      </w:pPr>
      <w:r w:rsidRPr="000A1E23">
        <w:rPr>
          <w:rFonts w:ascii="Arial" w:hAnsi="Arial" w:cs="Arial"/>
        </w:rPr>
        <w:t>W sprawach spornych zastosowanie będą miały w pierwszej kolejności zapisy i postanowienia zawarte w niniejszej Umowie, przed zapisami zawartymi w załącznikach do niej.</w:t>
      </w:r>
    </w:p>
    <w:p w14:paraId="329F9E38" w14:textId="77777777" w:rsidR="009A2C20" w:rsidRDefault="009A2C20" w:rsidP="009A2C20">
      <w:pPr>
        <w:numPr>
          <w:ilvl w:val="0"/>
          <w:numId w:val="10"/>
        </w:numPr>
        <w:jc w:val="both"/>
        <w:rPr>
          <w:rFonts w:ascii="Arial" w:hAnsi="Arial" w:cs="Arial"/>
        </w:rPr>
      </w:pPr>
      <w:r>
        <w:rPr>
          <w:rFonts w:ascii="Arial" w:hAnsi="Arial" w:cs="Arial"/>
        </w:rPr>
        <w:t>W sprawach nieuregulowanych niniejszą umową będą miały zastosowanie przepisy Kodeksu Cywilnego i Prawa Budowlanego.</w:t>
      </w:r>
    </w:p>
    <w:p w14:paraId="3085A648" w14:textId="77777777" w:rsidR="009A2C20" w:rsidRDefault="009A2C20" w:rsidP="009A2C20">
      <w:pPr>
        <w:numPr>
          <w:ilvl w:val="0"/>
          <w:numId w:val="10"/>
        </w:numPr>
        <w:jc w:val="both"/>
        <w:rPr>
          <w:rFonts w:ascii="Arial" w:hAnsi="Arial" w:cs="Arial"/>
        </w:rPr>
      </w:pPr>
      <w:r>
        <w:rPr>
          <w:rFonts w:ascii="Arial" w:hAnsi="Arial" w:cs="Arial"/>
        </w:rPr>
        <w:t>Niniejsza umowa została sporządzona w 2-ch jednobrzmiących egzemplarzach - jeden dla ZAMAWIAJĄCEGO i jeden dla WYKONAWCY.</w:t>
      </w:r>
    </w:p>
    <w:p w14:paraId="1248ED21" w14:textId="77777777" w:rsidR="009A2C20" w:rsidRPr="008E5C06" w:rsidRDefault="009A2C20" w:rsidP="009A2C20">
      <w:pPr>
        <w:pStyle w:val="Akapitzlist"/>
        <w:numPr>
          <w:ilvl w:val="0"/>
          <w:numId w:val="10"/>
        </w:numPr>
        <w:tabs>
          <w:tab w:val="left" w:pos="284"/>
          <w:tab w:val="left" w:pos="426"/>
        </w:tabs>
        <w:jc w:val="both"/>
        <w:rPr>
          <w:rFonts w:ascii="Arial" w:eastAsia="Calibri" w:hAnsi="Arial" w:cs="Arial"/>
          <w:b/>
        </w:rPr>
      </w:pPr>
      <w:r w:rsidRPr="008E5C06">
        <w:rPr>
          <w:rFonts w:ascii="Arial" w:eastAsia="Calibri" w:hAnsi="Arial" w:cs="Arial"/>
          <w:b/>
        </w:rPr>
        <w:t xml:space="preserve">Załączniki </w:t>
      </w:r>
      <w:r>
        <w:rPr>
          <w:rFonts w:ascii="Arial" w:eastAsia="Calibri" w:hAnsi="Arial" w:cs="Arial"/>
          <w:b/>
        </w:rPr>
        <w:t xml:space="preserve">(stanowiące integralną część Umowy) </w:t>
      </w:r>
      <w:r w:rsidRPr="008E5C06">
        <w:rPr>
          <w:rFonts w:ascii="Arial" w:eastAsia="Calibri" w:hAnsi="Arial" w:cs="Arial"/>
          <w:b/>
        </w:rPr>
        <w:t>przekazane w formie elektronicznej:</w:t>
      </w:r>
    </w:p>
    <w:p w14:paraId="213708F9"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1 - GK ORLEN Kodeks Postępowania dla Dostawców </w:t>
      </w:r>
      <w:r w:rsidRPr="001717A1">
        <w:rPr>
          <w:rFonts w:ascii="Arial" w:eastAsia="Calibri" w:hAnsi="Arial" w:cs="Arial"/>
        </w:rPr>
        <w:t>2024.07.08</w:t>
      </w:r>
      <w:r>
        <w:rPr>
          <w:rFonts w:ascii="Arial" w:eastAsia="Calibri" w:hAnsi="Arial" w:cs="Arial"/>
        </w:rPr>
        <w:t>.</w:t>
      </w:r>
    </w:p>
    <w:p w14:paraId="57600675"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Załącznik nr 2 - Wytyczne dotyczące ochrony środowiska</w:t>
      </w:r>
    </w:p>
    <w:p w14:paraId="19E493B8"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3 - Wytyczne BHP do </w:t>
      </w:r>
      <w:r w:rsidRPr="00D27977">
        <w:rPr>
          <w:rFonts w:ascii="Arial" w:eastAsia="Calibri" w:hAnsi="Arial" w:cs="Arial"/>
        </w:rPr>
        <w:t>umów 28.05.24</w:t>
      </w:r>
    </w:p>
    <w:p w14:paraId="7103ABD1"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4 - Załączniki do wytycznych BHP </w:t>
      </w:r>
      <w:r w:rsidRPr="001E2740">
        <w:rPr>
          <w:rFonts w:ascii="Arial" w:eastAsia="Calibri" w:hAnsi="Arial" w:cs="Arial"/>
        </w:rPr>
        <w:t>28.05.24</w:t>
      </w:r>
    </w:p>
    <w:p w14:paraId="34E3770C"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Załącznik nr 5 - Polityka upominkowa _ główne założenia v1 - 25.04.23</w:t>
      </w:r>
    </w:p>
    <w:p w14:paraId="155AE699" w14:textId="77777777" w:rsidR="00D7730F"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6 - Oświadczenie NDA </w:t>
      </w:r>
      <w:proofErr w:type="spellStart"/>
      <w:r w:rsidRPr="0053771A">
        <w:rPr>
          <w:rFonts w:ascii="Arial" w:eastAsia="Calibri" w:hAnsi="Arial" w:cs="Arial"/>
        </w:rPr>
        <w:t>rk</w:t>
      </w:r>
      <w:proofErr w:type="spellEnd"/>
      <w:r w:rsidRPr="0053771A">
        <w:rPr>
          <w:rFonts w:ascii="Arial" w:eastAsia="Calibri" w:hAnsi="Arial" w:cs="Arial"/>
        </w:rPr>
        <w:t xml:space="preserve"> 18.07.23</w:t>
      </w:r>
    </w:p>
    <w:p w14:paraId="241ED053" w14:textId="77777777" w:rsidR="009A2C20" w:rsidRDefault="009A2C20" w:rsidP="009A2C20">
      <w:pPr>
        <w:numPr>
          <w:ilvl w:val="0"/>
          <w:numId w:val="23"/>
        </w:numPr>
        <w:tabs>
          <w:tab w:val="left" w:pos="284"/>
          <w:tab w:val="left" w:pos="426"/>
        </w:tabs>
        <w:jc w:val="both"/>
        <w:rPr>
          <w:rFonts w:ascii="Arial" w:eastAsia="Calibri" w:hAnsi="Arial" w:cs="Arial"/>
        </w:rPr>
      </w:pPr>
      <w:r>
        <w:rPr>
          <w:rFonts w:ascii="Arial" w:eastAsia="Calibri" w:hAnsi="Arial" w:cs="Arial"/>
        </w:rPr>
        <w:t xml:space="preserve">Załącznik nr 7 - </w:t>
      </w:r>
      <w:r w:rsidRPr="00395F1C">
        <w:rPr>
          <w:rFonts w:ascii="Arial" w:eastAsia="Calibri" w:hAnsi="Arial" w:cs="Arial"/>
        </w:rPr>
        <w:t>Instrukcja o ru</w:t>
      </w:r>
      <w:r>
        <w:rPr>
          <w:rFonts w:ascii="Arial" w:eastAsia="Calibri" w:hAnsi="Arial" w:cs="Arial"/>
        </w:rPr>
        <w:t>chu materiałowym w ORLEN S.A.</w:t>
      </w:r>
    </w:p>
    <w:p w14:paraId="4D2AC4F0" w14:textId="77777777" w:rsidR="009A2C20" w:rsidRPr="0053771A" w:rsidRDefault="009A2C20" w:rsidP="009A2C20">
      <w:pPr>
        <w:numPr>
          <w:ilvl w:val="0"/>
          <w:numId w:val="23"/>
        </w:numPr>
        <w:tabs>
          <w:tab w:val="left" w:pos="284"/>
          <w:tab w:val="left" w:pos="426"/>
        </w:tabs>
        <w:jc w:val="both"/>
        <w:rPr>
          <w:rFonts w:ascii="Arial" w:eastAsia="Calibri" w:hAnsi="Arial" w:cs="Arial"/>
        </w:rPr>
      </w:pPr>
      <w:r>
        <w:rPr>
          <w:rFonts w:ascii="Arial" w:eastAsia="Calibri" w:hAnsi="Arial" w:cs="Arial"/>
        </w:rPr>
        <w:t xml:space="preserve">Załącznik nr 8 - </w:t>
      </w:r>
      <w:r w:rsidRPr="00395F1C">
        <w:rPr>
          <w:rFonts w:ascii="Arial" w:eastAsia="Calibri" w:hAnsi="Arial" w:cs="Arial"/>
        </w:rPr>
        <w:t>Instrukcja o ruchu osobowym w ORLEN S.A</w:t>
      </w:r>
      <w:r>
        <w:rPr>
          <w:rFonts w:ascii="Arial" w:eastAsia="Calibri" w:hAnsi="Arial" w:cs="Arial"/>
        </w:rPr>
        <w:t>.</w:t>
      </w:r>
    </w:p>
    <w:p w14:paraId="7CD1FB48" w14:textId="77777777" w:rsidR="009A2C20" w:rsidRPr="008E5C06" w:rsidRDefault="009A2C20" w:rsidP="009A2C20">
      <w:pPr>
        <w:numPr>
          <w:ilvl w:val="0"/>
          <w:numId w:val="10"/>
        </w:numPr>
        <w:ind w:left="357" w:hanging="357"/>
        <w:jc w:val="both"/>
        <w:rPr>
          <w:rFonts w:ascii="Arial" w:hAnsi="Arial" w:cs="Arial"/>
          <w:b/>
        </w:rPr>
      </w:pPr>
      <w:r w:rsidRPr="008E5C06">
        <w:rPr>
          <w:rFonts w:ascii="Arial" w:hAnsi="Arial" w:cs="Arial"/>
          <w:b/>
        </w:rPr>
        <w:t>Integralną część umowy stanowią załączniki:</w:t>
      </w:r>
    </w:p>
    <w:p w14:paraId="1EA20008" w14:textId="77777777" w:rsidR="009A2C20" w:rsidRDefault="009A2C20" w:rsidP="009A2C20">
      <w:pPr>
        <w:numPr>
          <w:ilvl w:val="0"/>
          <w:numId w:val="1"/>
        </w:numPr>
        <w:jc w:val="both"/>
        <w:rPr>
          <w:rFonts w:ascii="Arial" w:hAnsi="Arial" w:cs="Arial"/>
        </w:rPr>
      </w:pPr>
      <w:r w:rsidRPr="00134658">
        <w:rPr>
          <w:rFonts w:ascii="Arial" w:hAnsi="Arial" w:cs="Arial"/>
        </w:rPr>
        <w:t xml:space="preserve">Załącznik Nr 1 – </w:t>
      </w:r>
      <w:r>
        <w:rPr>
          <w:rFonts w:ascii="Arial" w:hAnsi="Arial" w:cs="Arial"/>
        </w:rPr>
        <w:t>Oferta handlowo</w:t>
      </w:r>
      <w:r w:rsidRPr="006A2496">
        <w:rPr>
          <w:rFonts w:ascii="Arial" w:hAnsi="Arial" w:cs="Arial"/>
        </w:rPr>
        <w:t xml:space="preserve"> </w:t>
      </w:r>
      <w:r>
        <w:rPr>
          <w:rFonts w:ascii="Arial" w:hAnsi="Arial" w:cs="Arial"/>
        </w:rPr>
        <w:t>…………………….</w:t>
      </w:r>
    </w:p>
    <w:p w14:paraId="47E7E495" w14:textId="77777777" w:rsidR="009A2C20" w:rsidRDefault="009A2C20" w:rsidP="009A2C20">
      <w:pPr>
        <w:numPr>
          <w:ilvl w:val="0"/>
          <w:numId w:val="1"/>
        </w:numPr>
        <w:jc w:val="both"/>
        <w:rPr>
          <w:rFonts w:ascii="Arial" w:hAnsi="Arial" w:cs="Arial"/>
        </w:rPr>
      </w:pPr>
      <w:r w:rsidRPr="007B4BC9">
        <w:rPr>
          <w:rFonts w:ascii="Arial" w:hAnsi="Arial" w:cs="Arial"/>
        </w:rPr>
        <w:t xml:space="preserve">Załącznik Nr 2 – </w:t>
      </w:r>
      <w:r>
        <w:rPr>
          <w:rFonts w:ascii="Arial" w:hAnsi="Arial" w:cs="Arial"/>
        </w:rPr>
        <w:t>Oferta techniczna……………………</w:t>
      </w:r>
    </w:p>
    <w:p w14:paraId="26391261" w14:textId="77777777" w:rsidR="009A2C20" w:rsidRPr="007B4BC9" w:rsidRDefault="009A2C20" w:rsidP="009A2C20">
      <w:pPr>
        <w:numPr>
          <w:ilvl w:val="0"/>
          <w:numId w:val="1"/>
        </w:numPr>
        <w:jc w:val="both"/>
        <w:rPr>
          <w:rFonts w:ascii="Arial" w:hAnsi="Arial" w:cs="Arial"/>
        </w:rPr>
      </w:pPr>
      <w:r w:rsidRPr="007B4BC9">
        <w:rPr>
          <w:rFonts w:ascii="Arial" w:hAnsi="Arial" w:cs="Arial"/>
        </w:rPr>
        <w:t>Załącznik Nr 3 - Zasady postępowania w zakresie in</w:t>
      </w:r>
      <w:r>
        <w:rPr>
          <w:rFonts w:ascii="Arial" w:hAnsi="Arial" w:cs="Arial"/>
        </w:rPr>
        <w:t>frastruktury telekomunikacyjnej</w:t>
      </w:r>
    </w:p>
    <w:p w14:paraId="7682DC71" w14:textId="77777777" w:rsidR="009A2C20" w:rsidRPr="00134658" w:rsidRDefault="009A2C20" w:rsidP="009A2C20">
      <w:pPr>
        <w:numPr>
          <w:ilvl w:val="0"/>
          <w:numId w:val="1"/>
        </w:numPr>
        <w:tabs>
          <w:tab w:val="left" w:pos="567"/>
          <w:tab w:val="left" w:pos="1418"/>
        </w:tabs>
        <w:jc w:val="both"/>
        <w:rPr>
          <w:rFonts w:ascii="Arial" w:hAnsi="Arial" w:cs="Arial"/>
        </w:rPr>
      </w:pPr>
      <w:r w:rsidRPr="00134658">
        <w:rPr>
          <w:rFonts w:ascii="Arial" w:hAnsi="Arial" w:cs="Arial"/>
        </w:rPr>
        <w:t>Załączni</w:t>
      </w:r>
      <w:r>
        <w:rPr>
          <w:rFonts w:ascii="Arial" w:hAnsi="Arial" w:cs="Arial"/>
        </w:rPr>
        <w:t>k Nr 4</w:t>
      </w:r>
      <w:r w:rsidRPr="00134658">
        <w:rPr>
          <w:rFonts w:ascii="Arial" w:hAnsi="Arial" w:cs="Arial"/>
        </w:rPr>
        <w:t xml:space="preserve"> - Rejestr zdarzeń pożarowych na terenie ORLEN S.A.</w:t>
      </w:r>
    </w:p>
    <w:p w14:paraId="154FC6A7" w14:textId="77777777" w:rsidR="009A2C20" w:rsidRPr="00C95D8A" w:rsidRDefault="009A2C20" w:rsidP="009A2C20">
      <w:pPr>
        <w:numPr>
          <w:ilvl w:val="0"/>
          <w:numId w:val="1"/>
        </w:numPr>
        <w:tabs>
          <w:tab w:val="left" w:pos="1985"/>
        </w:tabs>
        <w:jc w:val="both"/>
        <w:rPr>
          <w:rFonts w:ascii="Arial" w:hAnsi="Arial" w:cs="Arial"/>
        </w:rPr>
      </w:pPr>
      <w:r w:rsidRPr="00C95D8A">
        <w:rPr>
          <w:rFonts w:ascii="Arial" w:hAnsi="Arial" w:cs="Arial"/>
        </w:rPr>
        <w:t>Załącznik Nr 5 - Deklaracja zakresu BHP Firmy przystępującej do robót na terenie RLEN SA.</w:t>
      </w:r>
    </w:p>
    <w:p w14:paraId="3084A1DA" w14:textId="77777777" w:rsidR="009A2C20" w:rsidRPr="00C95D8A" w:rsidRDefault="009A2C20" w:rsidP="009A2C20">
      <w:pPr>
        <w:numPr>
          <w:ilvl w:val="0"/>
          <w:numId w:val="1"/>
        </w:numPr>
        <w:tabs>
          <w:tab w:val="left" w:pos="567"/>
          <w:tab w:val="left" w:pos="1418"/>
          <w:tab w:val="left" w:pos="1985"/>
        </w:tabs>
        <w:ind w:left="1843" w:hanging="1418"/>
        <w:jc w:val="both"/>
        <w:rPr>
          <w:rFonts w:ascii="Arial" w:hAnsi="Arial" w:cs="Arial"/>
        </w:rPr>
      </w:pPr>
      <w:r w:rsidRPr="00C95D8A">
        <w:rPr>
          <w:rFonts w:ascii="Arial" w:hAnsi="Arial" w:cs="Arial"/>
        </w:rPr>
        <w:t>Załącznik Nr 6 - Zasady postępowania w przypadku naruszenia przez WYKONAWCĘ postanowień UMOWY w zakresie bhp, p.poż. i bezpieczeństwa procesowego. Taryfikator dodatkowych kar pieniężnych. Wzór protokołu do ukarania WYKONAWCY dodatkową karą pieniężną.</w:t>
      </w:r>
    </w:p>
    <w:p w14:paraId="6B41EFF9" w14:textId="77777777" w:rsidR="009A2C20" w:rsidRPr="00134658" w:rsidRDefault="009A2C20" w:rsidP="009A2C20">
      <w:pPr>
        <w:pStyle w:val="Akapitzlist"/>
        <w:numPr>
          <w:ilvl w:val="0"/>
          <w:numId w:val="1"/>
        </w:numPr>
        <w:tabs>
          <w:tab w:val="left" w:pos="1418"/>
        </w:tabs>
        <w:jc w:val="both"/>
        <w:rPr>
          <w:rFonts w:ascii="Arial" w:hAnsi="Arial" w:cs="Arial"/>
        </w:rPr>
      </w:pPr>
      <w:r>
        <w:rPr>
          <w:rFonts w:ascii="Arial" w:hAnsi="Arial" w:cs="Arial"/>
        </w:rPr>
        <w:t>Załącznik Nr 7</w:t>
      </w:r>
      <w:r w:rsidRPr="00134658">
        <w:rPr>
          <w:rFonts w:ascii="Arial" w:hAnsi="Arial" w:cs="Arial"/>
        </w:rPr>
        <w:t xml:space="preserve"> - Wzór rejestru wydarzeń wypadkowych bez urazowych (Podwykonawców na </w:t>
      </w:r>
    </w:p>
    <w:p w14:paraId="5BA0241C" w14:textId="77777777" w:rsidR="009A2C20" w:rsidRPr="00134658" w:rsidRDefault="009A2C20" w:rsidP="009A2C20">
      <w:pPr>
        <w:ind w:left="1844" w:firstLine="141"/>
        <w:jc w:val="both"/>
        <w:rPr>
          <w:rFonts w:ascii="Arial" w:hAnsi="Arial" w:cs="Arial"/>
        </w:rPr>
      </w:pPr>
      <w:r w:rsidRPr="00134658">
        <w:rPr>
          <w:rFonts w:ascii="Arial" w:hAnsi="Arial" w:cs="Arial"/>
        </w:rPr>
        <w:t>terenie ORLEN S.A.).</w:t>
      </w:r>
    </w:p>
    <w:p w14:paraId="29961B5E" w14:textId="77777777" w:rsidR="009A2C20" w:rsidRPr="00134658" w:rsidRDefault="009A2C20" w:rsidP="009A2C20">
      <w:pPr>
        <w:numPr>
          <w:ilvl w:val="0"/>
          <w:numId w:val="1"/>
        </w:numPr>
        <w:tabs>
          <w:tab w:val="left" w:pos="284"/>
          <w:tab w:val="left" w:pos="426"/>
        </w:tabs>
        <w:jc w:val="both"/>
        <w:rPr>
          <w:rFonts w:ascii="Arial" w:hAnsi="Arial" w:cs="Arial"/>
        </w:rPr>
      </w:pPr>
      <w:r w:rsidRPr="00134658">
        <w:rPr>
          <w:rFonts w:ascii="Arial" w:hAnsi="Arial" w:cs="Arial"/>
        </w:rPr>
        <w:t xml:space="preserve">  </w:t>
      </w:r>
      <w:r>
        <w:rPr>
          <w:rFonts w:ascii="Arial" w:hAnsi="Arial" w:cs="Arial"/>
        </w:rPr>
        <w:t>Załącznik Nr 8</w:t>
      </w:r>
      <w:r w:rsidRPr="00134658">
        <w:rPr>
          <w:rFonts w:ascii="Arial" w:hAnsi="Arial" w:cs="Arial"/>
        </w:rPr>
        <w:t xml:space="preserve"> - Wzór rejestru wypadków przy pracy (Wykonawców na terenie ORLEN S.</w:t>
      </w:r>
      <w:r>
        <w:rPr>
          <w:rFonts w:ascii="Arial" w:hAnsi="Arial" w:cs="Arial"/>
        </w:rPr>
        <w:t>A.)</w:t>
      </w:r>
    </w:p>
    <w:p w14:paraId="7EA4ACC7" w14:textId="77777777" w:rsidR="009A2C20" w:rsidRPr="00134658" w:rsidRDefault="009A2C20" w:rsidP="009A2C20">
      <w:pPr>
        <w:numPr>
          <w:ilvl w:val="0"/>
          <w:numId w:val="1"/>
        </w:numPr>
        <w:tabs>
          <w:tab w:val="left" w:pos="284"/>
          <w:tab w:val="left" w:pos="426"/>
        </w:tabs>
        <w:jc w:val="both"/>
        <w:rPr>
          <w:rFonts w:ascii="Arial" w:hAnsi="Arial" w:cs="Arial"/>
        </w:rPr>
      </w:pPr>
      <w:r w:rsidRPr="00134658">
        <w:rPr>
          <w:rFonts w:ascii="Arial" w:hAnsi="Arial" w:cs="Arial"/>
        </w:rPr>
        <w:t xml:space="preserve">  </w:t>
      </w:r>
      <w:r>
        <w:rPr>
          <w:rFonts w:ascii="Arial" w:hAnsi="Arial" w:cs="Arial"/>
        </w:rPr>
        <w:t>Załącznik Nr 9</w:t>
      </w:r>
      <w:r w:rsidRPr="00134658">
        <w:rPr>
          <w:rFonts w:ascii="Arial" w:hAnsi="Arial" w:cs="Arial"/>
        </w:rPr>
        <w:t xml:space="preserve"> - </w:t>
      </w:r>
      <w:r w:rsidRPr="00134658">
        <w:rPr>
          <w:rFonts w:ascii="Arial" w:hAnsi="Arial" w:cs="Arial"/>
          <w:spacing w:val="-2"/>
        </w:rPr>
        <w:t>Klauzula informacyjna</w:t>
      </w:r>
      <w:r>
        <w:rPr>
          <w:rFonts w:ascii="Arial" w:hAnsi="Arial" w:cs="Arial"/>
          <w:spacing w:val="-2"/>
        </w:rPr>
        <w:t>.</w:t>
      </w:r>
    </w:p>
    <w:p w14:paraId="0E854103" w14:textId="77777777" w:rsidR="009A2C20" w:rsidRDefault="009A2C20" w:rsidP="009A2C20">
      <w:pPr>
        <w:numPr>
          <w:ilvl w:val="0"/>
          <w:numId w:val="1"/>
        </w:numPr>
        <w:tabs>
          <w:tab w:val="left" w:pos="284"/>
          <w:tab w:val="left" w:pos="1985"/>
        </w:tabs>
        <w:jc w:val="both"/>
        <w:rPr>
          <w:rFonts w:ascii="Arial" w:hAnsi="Arial" w:cs="Arial"/>
        </w:rPr>
      </w:pPr>
      <w:r>
        <w:rPr>
          <w:rFonts w:ascii="Arial" w:hAnsi="Arial" w:cs="Arial"/>
          <w:color w:val="000000"/>
        </w:rPr>
        <w:t xml:space="preserve"> Załącznik Nr 10</w:t>
      </w:r>
      <w:r w:rsidRPr="00134658">
        <w:rPr>
          <w:rFonts w:ascii="Arial" w:hAnsi="Arial" w:cs="Arial"/>
          <w:color w:val="000000"/>
        </w:rPr>
        <w:t xml:space="preserve"> - </w:t>
      </w:r>
      <w:r w:rsidRPr="00134658">
        <w:rPr>
          <w:rFonts w:ascii="Arial" w:hAnsi="Arial" w:cs="Arial"/>
        </w:rPr>
        <w:t>Raport spełnienia wytycznych z zakresu ochrony środow</w:t>
      </w:r>
      <w:r>
        <w:rPr>
          <w:rFonts w:ascii="Arial" w:hAnsi="Arial" w:cs="Arial"/>
        </w:rPr>
        <w:t>iska dla podwykonawcy ORLEN PRO</w:t>
      </w:r>
      <w:r w:rsidRPr="00134658">
        <w:rPr>
          <w:rFonts w:ascii="Arial" w:hAnsi="Arial" w:cs="Arial"/>
        </w:rPr>
        <w:t>JEKT S.A</w:t>
      </w:r>
      <w:r>
        <w:rPr>
          <w:rFonts w:ascii="Arial" w:hAnsi="Arial" w:cs="Arial"/>
        </w:rPr>
        <w:t>.</w:t>
      </w:r>
    </w:p>
    <w:p w14:paraId="291BC72A" w14:textId="77777777" w:rsidR="009A2C20" w:rsidRDefault="009A2C20" w:rsidP="009A2C20">
      <w:pPr>
        <w:numPr>
          <w:ilvl w:val="0"/>
          <w:numId w:val="1"/>
        </w:numPr>
        <w:tabs>
          <w:tab w:val="left" w:pos="284"/>
          <w:tab w:val="left" w:pos="426"/>
        </w:tabs>
        <w:jc w:val="both"/>
        <w:rPr>
          <w:rFonts w:ascii="Arial" w:hAnsi="Arial" w:cs="Arial"/>
        </w:rPr>
      </w:pPr>
      <w:r>
        <w:rPr>
          <w:rFonts w:ascii="Arial" w:hAnsi="Arial" w:cs="Arial"/>
        </w:rPr>
        <w:t>Załącznik nr 11 – Nota informacyjna dot. obowiązków informacyjnych spółki publicznej</w:t>
      </w:r>
    </w:p>
    <w:p w14:paraId="29B45D24" w14:textId="77777777" w:rsidR="009A2C20" w:rsidRDefault="009A2C20" w:rsidP="009A2C20">
      <w:pPr>
        <w:numPr>
          <w:ilvl w:val="0"/>
          <w:numId w:val="1"/>
        </w:numPr>
        <w:tabs>
          <w:tab w:val="left" w:pos="284"/>
          <w:tab w:val="left" w:pos="426"/>
        </w:tabs>
        <w:jc w:val="both"/>
        <w:rPr>
          <w:rFonts w:ascii="Arial" w:hAnsi="Arial" w:cs="Arial"/>
        </w:rPr>
      </w:pPr>
      <w:r>
        <w:rPr>
          <w:rFonts w:ascii="Arial" w:hAnsi="Arial" w:cs="Arial"/>
        </w:rPr>
        <w:t>Załącznik nr 12 – Klauzula sankcyjna</w:t>
      </w:r>
    </w:p>
    <w:p w14:paraId="0766017A" w14:textId="77777777" w:rsidR="009A2C20" w:rsidRDefault="009A2C20" w:rsidP="009A2C20">
      <w:pPr>
        <w:pStyle w:val="Akapitzlist"/>
        <w:numPr>
          <w:ilvl w:val="0"/>
          <w:numId w:val="1"/>
        </w:numPr>
        <w:ind w:left="284" w:hanging="142"/>
        <w:rPr>
          <w:rFonts w:ascii="Arial" w:hAnsi="Arial" w:cs="Arial"/>
        </w:rPr>
      </w:pPr>
      <w:r>
        <w:rPr>
          <w:rFonts w:ascii="Arial" w:hAnsi="Arial" w:cs="Arial"/>
        </w:rPr>
        <w:t>Załącznik nr 13</w:t>
      </w:r>
      <w:r w:rsidRPr="003E70C0">
        <w:rPr>
          <w:rFonts w:ascii="Arial" w:hAnsi="Arial" w:cs="Arial"/>
        </w:rPr>
        <w:t xml:space="preserve"> – </w:t>
      </w:r>
      <w:r>
        <w:rPr>
          <w:rFonts w:ascii="Arial" w:hAnsi="Arial" w:cs="Arial"/>
        </w:rPr>
        <w:t>Ochrona środowiska</w:t>
      </w:r>
    </w:p>
    <w:p w14:paraId="6F535F2A" w14:textId="77777777" w:rsidR="009A2C20" w:rsidRDefault="009A2C20" w:rsidP="009A2C20">
      <w:pPr>
        <w:pStyle w:val="Akapitzlist"/>
        <w:numPr>
          <w:ilvl w:val="0"/>
          <w:numId w:val="1"/>
        </w:numPr>
        <w:ind w:left="284" w:hanging="142"/>
        <w:rPr>
          <w:rFonts w:ascii="Arial" w:hAnsi="Arial" w:cs="Arial"/>
        </w:rPr>
      </w:pPr>
      <w:r>
        <w:rPr>
          <w:rFonts w:ascii="Arial" w:hAnsi="Arial" w:cs="Arial"/>
        </w:rPr>
        <w:t>Załącznik nr 14 – Zintegrowany System Zarządzania</w:t>
      </w:r>
    </w:p>
    <w:p w14:paraId="6C76B0C9" w14:textId="77777777" w:rsidR="009A2C20" w:rsidRDefault="009A2C20" w:rsidP="009A2C20">
      <w:pPr>
        <w:pStyle w:val="Akapitzlist"/>
        <w:numPr>
          <w:ilvl w:val="0"/>
          <w:numId w:val="1"/>
        </w:numPr>
        <w:ind w:left="284" w:hanging="142"/>
        <w:rPr>
          <w:rFonts w:ascii="Arial" w:hAnsi="Arial" w:cs="Arial"/>
        </w:rPr>
      </w:pPr>
      <w:r w:rsidRPr="00CB7F35">
        <w:rPr>
          <w:rFonts w:ascii="Arial" w:hAnsi="Arial" w:cs="Arial"/>
        </w:rPr>
        <w:t>Załącznik nr 15 - Informacja w zakresie Wymagań Bezpiecz</w:t>
      </w:r>
      <w:r>
        <w:rPr>
          <w:rFonts w:ascii="Arial" w:hAnsi="Arial" w:cs="Arial"/>
        </w:rPr>
        <w:t>eństwa i Higieny Pracy Orlen S.</w:t>
      </w:r>
      <w:r w:rsidRPr="00CB7F35">
        <w:rPr>
          <w:rFonts w:ascii="Arial" w:hAnsi="Arial" w:cs="Arial"/>
        </w:rPr>
        <w:t>A</w:t>
      </w:r>
      <w:r>
        <w:rPr>
          <w:rFonts w:ascii="Arial" w:hAnsi="Arial" w:cs="Arial"/>
        </w:rPr>
        <w:t>.</w:t>
      </w:r>
    </w:p>
    <w:p w14:paraId="206909D4" w14:textId="77777777" w:rsidR="009A2C20" w:rsidRPr="00134658" w:rsidRDefault="009A2C20" w:rsidP="009A2C20">
      <w:pPr>
        <w:pStyle w:val="Zwykytekst"/>
        <w:jc w:val="both"/>
        <w:rPr>
          <w:rFonts w:ascii="Arial" w:hAnsi="Arial" w:cs="Arial"/>
          <w:b/>
        </w:rPr>
      </w:pPr>
      <w:r w:rsidRPr="00134658">
        <w:rPr>
          <w:rFonts w:ascii="Arial" w:hAnsi="Arial" w:cs="Arial"/>
          <w:b/>
        </w:rPr>
        <w:t xml:space="preserve">           </w:t>
      </w:r>
    </w:p>
    <w:p w14:paraId="78AAD8C3" w14:textId="77777777" w:rsidR="009A2C20" w:rsidRDefault="009A2C20" w:rsidP="009A2C20">
      <w:pPr>
        <w:pStyle w:val="Zwykytekst"/>
        <w:jc w:val="both"/>
        <w:rPr>
          <w:rFonts w:ascii="Arial" w:hAnsi="Arial" w:cs="Arial"/>
          <w:b/>
        </w:rPr>
      </w:pPr>
      <w:r w:rsidRPr="00134658">
        <w:rPr>
          <w:rFonts w:ascii="Arial" w:hAnsi="Arial" w:cs="Arial"/>
          <w:b/>
        </w:rPr>
        <w:t xml:space="preserve">                              </w:t>
      </w:r>
    </w:p>
    <w:p w14:paraId="4D4AAD5F" w14:textId="77777777" w:rsidR="009A2C20" w:rsidRDefault="009A2C20" w:rsidP="009A2C20">
      <w:pPr>
        <w:pStyle w:val="Zwykytekst"/>
        <w:jc w:val="both"/>
        <w:rPr>
          <w:rFonts w:ascii="Arial" w:hAnsi="Arial" w:cs="Arial"/>
          <w:b/>
        </w:rPr>
      </w:pPr>
    </w:p>
    <w:p w14:paraId="44E9EB28" w14:textId="77777777" w:rsidR="009A2C20" w:rsidRDefault="009A2C20" w:rsidP="009A2C20">
      <w:pPr>
        <w:pStyle w:val="Zwykytekst"/>
        <w:jc w:val="both"/>
        <w:rPr>
          <w:rFonts w:ascii="Arial" w:hAnsi="Arial" w:cs="Arial"/>
          <w:b/>
        </w:rPr>
      </w:pPr>
    </w:p>
    <w:p w14:paraId="5CEF289C" w14:textId="77777777" w:rsidR="009A2C20" w:rsidRDefault="009A2C20" w:rsidP="009A2C20">
      <w:pPr>
        <w:pStyle w:val="Zwykytekst"/>
        <w:jc w:val="both"/>
        <w:rPr>
          <w:rFonts w:ascii="Arial" w:hAnsi="Arial" w:cs="Arial"/>
          <w:b/>
        </w:rPr>
      </w:pPr>
      <w:r>
        <w:rPr>
          <w:rFonts w:ascii="Arial" w:hAnsi="Arial" w:cs="Arial"/>
          <w:b/>
        </w:rPr>
        <w:t xml:space="preserve">                 </w:t>
      </w:r>
      <w:r w:rsidRPr="00134658">
        <w:rPr>
          <w:rFonts w:ascii="Arial" w:hAnsi="Arial" w:cs="Arial"/>
          <w:b/>
        </w:rPr>
        <w:t>ZAMAWIAJĄCY                                                                      WYKONAWCA</w:t>
      </w:r>
    </w:p>
    <w:p w14:paraId="5DF5C2A9" w14:textId="77777777" w:rsidR="009A2C20" w:rsidRDefault="009A2C20" w:rsidP="009A2C20">
      <w:pPr>
        <w:pStyle w:val="Zwykytekst"/>
        <w:jc w:val="both"/>
        <w:rPr>
          <w:rFonts w:ascii="Arial" w:hAnsi="Arial" w:cs="Arial"/>
          <w:b/>
        </w:rPr>
      </w:pPr>
    </w:p>
    <w:p w14:paraId="3839AD01" w14:textId="77777777" w:rsidR="009A2C20" w:rsidRDefault="009A2C20" w:rsidP="009A2C20">
      <w:pPr>
        <w:pStyle w:val="Zwykytekst"/>
        <w:jc w:val="both"/>
        <w:rPr>
          <w:rFonts w:ascii="Arial" w:hAnsi="Arial" w:cs="Arial"/>
          <w:b/>
        </w:rPr>
      </w:pPr>
    </w:p>
    <w:p w14:paraId="17AED083" w14:textId="77777777" w:rsidR="009A2C20" w:rsidRDefault="009A2C20" w:rsidP="009A2C20">
      <w:pPr>
        <w:pStyle w:val="Zwykytekst"/>
        <w:jc w:val="both"/>
        <w:rPr>
          <w:rFonts w:ascii="Arial" w:hAnsi="Arial" w:cs="Arial"/>
          <w:b/>
        </w:rPr>
      </w:pPr>
    </w:p>
    <w:p w14:paraId="28820091" w14:textId="77777777" w:rsidR="009A2C20" w:rsidRDefault="009A2C20" w:rsidP="009A2C20">
      <w:pPr>
        <w:pStyle w:val="Zwykytekst"/>
        <w:jc w:val="both"/>
        <w:rPr>
          <w:rFonts w:ascii="Arial" w:hAnsi="Arial" w:cs="Arial"/>
          <w:b/>
        </w:rPr>
      </w:pPr>
      <w:r>
        <w:rPr>
          <w:rFonts w:ascii="Arial" w:hAnsi="Arial" w:cs="Arial"/>
          <w:b/>
        </w:rPr>
        <w:t xml:space="preserve">           …………………………                                                             …………………………</w:t>
      </w:r>
    </w:p>
    <w:p w14:paraId="1E5C7F63" w14:textId="77777777" w:rsidR="009A2C20" w:rsidRDefault="009A2C20" w:rsidP="009A2C20">
      <w:pPr>
        <w:pStyle w:val="Zwykytekst"/>
        <w:jc w:val="both"/>
        <w:rPr>
          <w:rFonts w:ascii="Arial" w:hAnsi="Arial" w:cs="Arial"/>
          <w:b/>
        </w:rPr>
      </w:pPr>
    </w:p>
    <w:p w14:paraId="5D8FC218" w14:textId="77777777" w:rsidR="009A2C20" w:rsidRDefault="009A2C20" w:rsidP="009A2C20">
      <w:pPr>
        <w:pStyle w:val="Zwykytekst"/>
        <w:jc w:val="both"/>
        <w:rPr>
          <w:rFonts w:ascii="Arial" w:hAnsi="Arial" w:cs="Arial"/>
          <w:b/>
        </w:rPr>
      </w:pPr>
    </w:p>
    <w:p w14:paraId="3F74D32C" w14:textId="6F15F758" w:rsidR="00201BF4" w:rsidRPr="00134658" w:rsidRDefault="009A2C20" w:rsidP="009A2C20">
      <w:pPr>
        <w:pStyle w:val="Zwykytekst"/>
        <w:jc w:val="both"/>
        <w:rPr>
          <w:rFonts w:ascii="Arial" w:hAnsi="Arial" w:cs="Arial"/>
        </w:rPr>
      </w:pPr>
      <w:r>
        <w:rPr>
          <w:rFonts w:ascii="Arial" w:hAnsi="Arial" w:cs="Arial"/>
          <w:b/>
        </w:rPr>
        <w:t xml:space="preserve">          …………………………                                                              …………………………</w:t>
      </w:r>
    </w:p>
    <w:sectPr w:rsidR="00201BF4" w:rsidRPr="00134658" w:rsidSect="00D93156">
      <w:headerReference w:type="default" r:id="rId8"/>
      <w:footerReference w:type="default" r:id="rId9"/>
      <w:pgSz w:w="11906" w:h="16838"/>
      <w:pgMar w:top="1134" w:right="1134" w:bottom="851" w:left="1418" w:header="680" w:footer="680" w:gutter="0"/>
      <w:cols w:space="708"/>
      <w:formProt w:val="0"/>
      <w:docGrid w:linePitch="249"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6660B" w14:textId="77777777" w:rsidR="00FE77D4" w:rsidRDefault="00FE77D4">
      <w:r>
        <w:separator/>
      </w:r>
    </w:p>
  </w:endnote>
  <w:endnote w:type="continuationSeparator" w:id="0">
    <w:p w14:paraId="760878B8" w14:textId="77777777" w:rsidR="00FE77D4" w:rsidRDefault="00FE7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Times New Roman"/>
    <w:charset w:val="00"/>
    <w:family w:val="auto"/>
    <w:pitch w:val="variable"/>
    <w:sig w:usb0="00000000"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1C69B" w14:textId="77777777" w:rsidR="006D69E0" w:rsidRDefault="006D69E0">
    <w:pPr>
      <w:pStyle w:val="Stopka"/>
    </w:pPr>
    <w:r>
      <w:rPr>
        <w:noProof/>
      </w:rPr>
      <mc:AlternateContent>
        <mc:Choice Requires="wps">
          <w:drawing>
            <wp:anchor distT="0" distB="0" distL="0" distR="0" simplePos="0" relativeHeight="251657728" behindDoc="1" locked="0" layoutInCell="1" allowOverlap="1" wp14:anchorId="193CEC37" wp14:editId="513EB300">
              <wp:simplePos x="0" y="0"/>
              <wp:positionH relativeFrom="margin">
                <wp:align>center</wp:align>
              </wp:positionH>
              <wp:positionV relativeFrom="paragraph">
                <wp:posOffset>635</wp:posOffset>
              </wp:positionV>
              <wp:extent cx="128270" cy="147320"/>
              <wp:effectExtent l="0" t="0" r="5080" b="5080"/>
              <wp:wrapSquare wrapText="largest"/>
              <wp:docPr id="1" name="Ramka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270" cy="147320"/>
                      </a:xfrm>
                      <a:prstGeom prst="rect">
                        <a:avLst/>
                      </a:prstGeom>
                      <a:noFill/>
                      <a:ln>
                        <a:noFill/>
                      </a:ln>
                    </wps:spPr>
                    <wps:style>
                      <a:lnRef idx="0">
                        <a:scrgbClr r="0" g="0" b="0"/>
                      </a:lnRef>
                      <a:fillRef idx="0">
                        <a:scrgbClr r="0" g="0" b="0"/>
                      </a:fillRef>
                      <a:effectRef idx="0">
                        <a:scrgbClr r="0" g="0" b="0"/>
                      </a:effectRef>
                      <a:fontRef idx="minor"/>
                    </wps:style>
                    <wps:txbx>
                      <w:txbxContent>
                        <w:p w14:paraId="6D65E99A" w14:textId="673667F3" w:rsidR="006D69E0" w:rsidRDefault="006D69E0">
                          <w:pPr>
                            <w:pStyle w:val="Stopka"/>
                          </w:pPr>
                          <w:r>
                            <w:fldChar w:fldCharType="begin"/>
                          </w:r>
                          <w:r>
                            <w:instrText>PAGE</w:instrText>
                          </w:r>
                          <w:r>
                            <w:fldChar w:fldCharType="separate"/>
                          </w:r>
                          <w:r w:rsidR="00B05767">
                            <w:rPr>
                              <w:noProof/>
                            </w:rPr>
                            <w:t>20</w:t>
                          </w:r>
                          <w: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193CEC37" id="Ramka1" o:spid="_x0000_s1026" style="position:absolute;margin-left:0;margin-top:.05pt;width:10.1pt;height:11.6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" filled="f" stroked="f">
              <v:path arrowok="t"/>
              <v:textbox inset="0,0,0,0">
                <w:txbxContent>
                  <w:p w14:paraId="6D65E99A" w14:textId="673667F3" w:rsidR="006D69E0" w:rsidRDefault="006D69E0">
                    <w:pPr>
                      <w:pStyle w:val="Stopka"/>
                    </w:pPr>
                    <w:r>
                      <w:fldChar w:fldCharType="begin"/>
                    </w:r>
                    <w:r>
                      <w:instrText>PAGE</w:instrText>
                    </w:r>
                    <w:r>
                      <w:fldChar w:fldCharType="separate"/>
                    </w:r>
                    <w:r w:rsidR="00B05767">
                      <w:rPr>
                        <w:noProof/>
                      </w:rPr>
                      <w:t>20</w:t>
                    </w:r>
                    <w: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9C921" w14:textId="77777777" w:rsidR="00FE77D4" w:rsidRDefault="00FE77D4">
      <w:r>
        <w:separator/>
      </w:r>
    </w:p>
  </w:footnote>
  <w:footnote w:type="continuationSeparator" w:id="0">
    <w:p w14:paraId="63455876" w14:textId="77777777" w:rsidR="00FE77D4" w:rsidRDefault="00FE77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D7CC" w14:textId="29D6AA0F" w:rsidR="006D69E0" w:rsidRDefault="006D69E0">
    <w:pPr>
      <w:pStyle w:val="Nagwek"/>
      <w:jc w:val="right"/>
      <w:rPr>
        <w:rFonts w:ascii="Verdana" w:hAnsi="Verdana"/>
        <w:i/>
      </w:rPr>
    </w:pPr>
    <w:r>
      <w:rPr>
        <w:rFonts w:ascii="Verdana" w:hAnsi="Verdana"/>
        <w:i/>
      </w:rPr>
      <w:t>/2Z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89B8D002"/>
    <w:name w:val="WW8Num6"/>
    <w:lvl w:ilvl="0">
      <w:start w:val="1"/>
      <w:numFmt w:val="decimal"/>
      <w:lvlText w:val="%1)"/>
      <w:lvlJc w:val="left"/>
      <w:pPr>
        <w:tabs>
          <w:tab w:val="num" w:pos="0"/>
        </w:tabs>
        <w:ind w:left="360" w:hanging="360"/>
      </w:pPr>
      <w:rPr>
        <w:rFonts w:ascii="Arial" w:hAnsi="Arial" w:cs="Arial"/>
        <w:b w:val="0"/>
        <w:strike w:val="0"/>
        <w:lang w:val="pl-PL"/>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1426AE0"/>
    <w:multiLevelType w:val="multilevel"/>
    <w:tmpl w:val="D72EB1D8"/>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330144"/>
    <w:multiLevelType w:val="multilevel"/>
    <w:tmpl w:val="97366E9C"/>
    <w:lvl w:ilvl="0">
      <w:start w:val="1"/>
      <w:numFmt w:val="lowerLetter"/>
      <w:lvlText w:val="%1/"/>
      <w:lvlJc w:val="left"/>
      <w:pPr>
        <w:tabs>
          <w:tab w:val="num" w:pos="1020"/>
        </w:tabs>
        <w:ind w:left="1020" w:hanging="360"/>
      </w:pPr>
      <w:rPr>
        <w:rFonts w:ascii="Arial" w:hAnsi="Arial" w:cs="Lucida Console"/>
        <w:sz w:val="20"/>
      </w:rPr>
    </w:lvl>
    <w:lvl w:ilvl="1">
      <w:start w:val="1"/>
      <w:numFmt w:val="lowerLetter"/>
      <w:lvlText w:val="%2."/>
      <w:lvlJc w:val="left"/>
      <w:pPr>
        <w:tabs>
          <w:tab w:val="num" w:pos="1740"/>
        </w:tabs>
        <w:ind w:left="1740" w:hanging="360"/>
      </w:pPr>
    </w:lvl>
    <w:lvl w:ilvl="2">
      <w:start w:val="1"/>
      <w:numFmt w:val="lowerRoman"/>
      <w:lvlText w:val="%3."/>
      <w:lvlJc w:val="right"/>
      <w:pPr>
        <w:tabs>
          <w:tab w:val="num" w:pos="2460"/>
        </w:tabs>
        <w:ind w:left="2460" w:hanging="180"/>
      </w:pPr>
    </w:lvl>
    <w:lvl w:ilvl="3">
      <w:start w:val="1"/>
      <w:numFmt w:val="decimal"/>
      <w:lvlText w:val="%4."/>
      <w:lvlJc w:val="left"/>
      <w:pPr>
        <w:tabs>
          <w:tab w:val="num" w:pos="3180"/>
        </w:tabs>
        <w:ind w:left="3180" w:hanging="360"/>
      </w:pPr>
    </w:lvl>
    <w:lvl w:ilvl="4">
      <w:start w:val="1"/>
      <w:numFmt w:val="lowerLetter"/>
      <w:lvlText w:val="%5."/>
      <w:lvlJc w:val="left"/>
      <w:pPr>
        <w:tabs>
          <w:tab w:val="num" w:pos="3900"/>
        </w:tabs>
        <w:ind w:left="3900" w:hanging="360"/>
      </w:pPr>
    </w:lvl>
    <w:lvl w:ilvl="5">
      <w:start w:val="1"/>
      <w:numFmt w:val="lowerRoman"/>
      <w:lvlText w:val="%6."/>
      <w:lvlJc w:val="right"/>
      <w:pPr>
        <w:tabs>
          <w:tab w:val="num" w:pos="4620"/>
        </w:tabs>
        <w:ind w:left="4620" w:hanging="180"/>
      </w:pPr>
    </w:lvl>
    <w:lvl w:ilvl="6">
      <w:start w:val="1"/>
      <w:numFmt w:val="decimal"/>
      <w:lvlText w:val="%7."/>
      <w:lvlJc w:val="left"/>
      <w:pPr>
        <w:tabs>
          <w:tab w:val="num" w:pos="5340"/>
        </w:tabs>
        <w:ind w:left="5340" w:hanging="360"/>
      </w:pPr>
    </w:lvl>
    <w:lvl w:ilvl="7">
      <w:start w:val="1"/>
      <w:numFmt w:val="lowerLetter"/>
      <w:lvlText w:val="%8."/>
      <w:lvlJc w:val="left"/>
      <w:pPr>
        <w:tabs>
          <w:tab w:val="num" w:pos="6060"/>
        </w:tabs>
        <w:ind w:left="6060" w:hanging="360"/>
      </w:pPr>
    </w:lvl>
    <w:lvl w:ilvl="8">
      <w:start w:val="1"/>
      <w:numFmt w:val="lowerRoman"/>
      <w:lvlText w:val="%9."/>
      <w:lvlJc w:val="right"/>
      <w:pPr>
        <w:tabs>
          <w:tab w:val="num" w:pos="6780"/>
        </w:tabs>
        <w:ind w:left="6780" w:hanging="180"/>
      </w:pPr>
    </w:lvl>
  </w:abstractNum>
  <w:abstractNum w:abstractNumId="3" w15:restartNumberingAfterBreak="0">
    <w:nsid w:val="12782A8F"/>
    <w:multiLevelType w:val="hybridMultilevel"/>
    <w:tmpl w:val="E37CCBBE"/>
    <w:lvl w:ilvl="0" w:tplc="09DA361C">
      <w:start w:val="19"/>
      <w:numFmt w:val="decimal"/>
      <w:lvlText w:val="%1."/>
      <w:lvlJc w:val="left"/>
      <w:pPr>
        <w:ind w:left="5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963D56"/>
    <w:multiLevelType w:val="hybridMultilevel"/>
    <w:tmpl w:val="CAA6E18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FBE6D0D"/>
    <w:multiLevelType w:val="multilevel"/>
    <w:tmpl w:val="CAC21B76"/>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600"/>
        </w:tabs>
        <w:ind w:left="3600" w:hanging="1080"/>
      </w:pPr>
    </w:lvl>
    <w:lvl w:ilvl="8">
      <w:start w:val="1"/>
      <w:numFmt w:val="decimal"/>
      <w:lvlText w:val="%1.%2.%3.%4.%5.%6.%7.%8.%9."/>
      <w:lvlJc w:val="left"/>
      <w:pPr>
        <w:tabs>
          <w:tab w:val="num" w:pos="4320"/>
        </w:tabs>
        <w:ind w:left="4320" w:hanging="1440"/>
      </w:pPr>
    </w:lvl>
  </w:abstractNum>
  <w:abstractNum w:abstractNumId="6" w15:restartNumberingAfterBreak="0">
    <w:nsid w:val="2F1D36DC"/>
    <w:multiLevelType w:val="multilevel"/>
    <w:tmpl w:val="9A6237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02347B9"/>
    <w:multiLevelType w:val="multilevel"/>
    <w:tmpl w:val="963643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488E348C"/>
    <w:multiLevelType w:val="multilevel"/>
    <w:tmpl w:val="41DE36B2"/>
    <w:lvl w:ilvl="0">
      <w:start w:val="1"/>
      <w:numFmt w:val="bullet"/>
      <w:lvlText w:val=""/>
      <w:lvlJc w:val="left"/>
      <w:pPr>
        <w:ind w:left="42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E780C72"/>
    <w:multiLevelType w:val="multilevel"/>
    <w:tmpl w:val="39ACE53E"/>
    <w:lvl w:ilvl="0">
      <w:start w:val="1"/>
      <w:numFmt w:val="decimal"/>
      <w:lvlText w:val="%1."/>
      <w:lvlJc w:val="left"/>
      <w:pPr>
        <w:tabs>
          <w:tab w:val="num" w:pos="644"/>
        </w:tabs>
        <w:ind w:left="644" w:hanging="360"/>
      </w:pPr>
      <w:rPr>
        <w:rFonts w:ascii="Arial" w:hAnsi="Aria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FAF380A"/>
    <w:multiLevelType w:val="multilevel"/>
    <w:tmpl w:val="10A8786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6EF579F"/>
    <w:multiLevelType w:val="multilevel"/>
    <w:tmpl w:val="4E30F07E"/>
    <w:styleLink w:val="WWNum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57564F7A"/>
    <w:multiLevelType w:val="multilevel"/>
    <w:tmpl w:val="946C8930"/>
    <w:lvl w:ilvl="0">
      <w:start w:val="1"/>
      <w:numFmt w:val="decimal"/>
      <w:lvlText w:val="%1."/>
      <w:lvlJc w:val="left"/>
      <w:pPr>
        <w:tabs>
          <w:tab w:val="num" w:pos="851"/>
        </w:tabs>
        <w:ind w:left="851" w:hanging="851"/>
      </w:pPr>
      <w:rPr>
        <w:rFonts w:ascii="Arial" w:hAnsi="Arial"/>
        <w:strike w:val="0"/>
        <w:dstrike w:val="0"/>
        <w:sz w:val="20"/>
      </w:rPr>
    </w:lvl>
    <w:lvl w:ilvl="1">
      <w:start w:val="1"/>
      <w:numFmt w:val="lowerLetter"/>
      <w:lvlText w:val="%2)"/>
      <w:lvlJc w:val="left"/>
      <w:pPr>
        <w:tabs>
          <w:tab w:val="num" w:pos="1416"/>
        </w:tabs>
        <w:ind w:left="1416" w:hanging="708"/>
      </w:pPr>
      <w:rPr>
        <w:rFonts w:ascii="Arial" w:hAnsi="Arial"/>
        <w:b w:val="0"/>
        <w:i w:val="0"/>
        <w:sz w:val="20"/>
        <w:szCs w:val="20"/>
      </w:rPr>
    </w:lvl>
    <w:lvl w:ilvl="2">
      <w:start w:val="1"/>
      <w:numFmt w:val="bullet"/>
      <w:lvlText w:val=""/>
      <w:lvlJc w:val="left"/>
      <w:pPr>
        <w:ind w:left="2124" w:hanging="708"/>
      </w:pPr>
      <w:rPr>
        <w:rFonts w:ascii="Symbol" w:hAnsi="Symbol" w:cs="Symbol" w:hint="default"/>
      </w:rPr>
    </w:lvl>
    <w:lvl w:ilvl="3">
      <w:start w:val="1"/>
      <w:numFmt w:val="lowerLetter"/>
      <w:lvlText w:val="%4)"/>
      <w:lvlJc w:val="left"/>
      <w:pPr>
        <w:ind w:left="2832" w:hanging="708"/>
      </w:pPr>
    </w:lvl>
    <w:lvl w:ilvl="4">
      <w:start w:val="1"/>
      <w:numFmt w:val="decimal"/>
      <w:lvlText w:val="(%5)"/>
      <w:lvlJc w:val="left"/>
      <w:pPr>
        <w:ind w:left="3540" w:hanging="708"/>
      </w:pPr>
    </w:lvl>
    <w:lvl w:ilvl="5">
      <w:start w:val="1"/>
      <w:numFmt w:val="lowerLetter"/>
      <w:lvlText w:val="(%6)"/>
      <w:lvlJc w:val="left"/>
      <w:pPr>
        <w:ind w:left="4248" w:hanging="708"/>
      </w:pPr>
    </w:lvl>
    <w:lvl w:ilvl="6">
      <w:start w:val="1"/>
      <w:numFmt w:val="lowerRoman"/>
      <w:lvlText w:val="(%7)"/>
      <w:lvlJc w:val="left"/>
      <w:pPr>
        <w:ind w:left="4956" w:hanging="708"/>
      </w:pPr>
    </w:lvl>
    <w:lvl w:ilvl="7">
      <w:start w:val="1"/>
      <w:numFmt w:val="lowerLetter"/>
      <w:lvlText w:val="(%8)"/>
      <w:lvlJc w:val="left"/>
      <w:pPr>
        <w:ind w:left="5664" w:hanging="708"/>
      </w:pPr>
    </w:lvl>
    <w:lvl w:ilvl="8">
      <w:start w:val="1"/>
      <w:numFmt w:val="lowerRoman"/>
      <w:lvlText w:val="(%9)"/>
      <w:lvlJc w:val="left"/>
      <w:pPr>
        <w:ind w:left="6372" w:hanging="708"/>
      </w:pPr>
    </w:lvl>
  </w:abstractNum>
  <w:abstractNum w:abstractNumId="13" w15:restartNumberingAfterBreak="0">
    <w:nsid w:val="5D7772B8"/>
    <w:multiLevelType w:val="multilevel"/>
    <w:tmpl w:val="B4EEAACA"/>
    <w:lvl w:ilvl="0">
      <w:start w:val="1"/>
      <w:numFmt w:val="decimal"/>
      <w:lvlText w:val="%1."/>
      <w:lvlJc w:val="left"/>
      <w:pPr>
        <w:tabs>
          <w:tab w:val="num" w:pos="360"/>
        </w:tabs>
        <w:ind w:left="36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4" w15:restartNumberingAfterBreak="0">
    <w:nsid w:val="6C0B350F"/>
    <w:multiLevelType w:val="multilevel"/>
    <w:tmpl w:val="8160C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EF330D3"/>
    <w:multiLevelType w:val="hybridMultilevel"/>
    <w:tmpl w:val="7516278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9F2027"/>
    <w:multiLevelType w:val="multilevel"/>
    <w:tmpl w:val="70607A14"/>
    <w:lvl w:ilvl="0">
      <w:start w:val="1"/>
      <w:numFmt w:val="bullet"/>
      <w:lvlText w:val=""/>
      <w:lvlJc w:val="left"/>
      <w:pPr>
        <w:tabs>
          <w:tab w:val="num" w:pos="717"/>
        </w:tabs>
        <w:ind w:left="717" w:hanging="360"/>
      </w:pPr>
      <w:rPr>
        <w:rFonts w:ascii="Symbol" w:hAnsi="Symbol" w:cs="Symbol" w:hint="default"/>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17" w15:restartNumberingAfterBreak="0">
    <w:nsid w:val="7321123C"/>
    <w:multiLevelType w:val="multilevel"/>
    <w:tmpl w:val="5476C798"/>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3F24992"/>
    <w:multiLevelType w:val="multilevel"/>
    <w:tmpl w:val="5564338C"/>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75841C6"/>
    <w:multiLevelType w:val="multilevel"/>
    <w:tmpl w:val="30F8FC52"/>
    <w:lvl w:ilvl="0">
      <w:start w:val="1"/>
      <w:numFmt w:val="lowerLetter"/>
      <w:lvlText w:val="%1/"/>
      <w:lvlJc w:val="left"/>
      <w:pPr>
        <w:tabs>
          <w:tab w:val="num" w:pos="1020"/>
        </w:tabs>
        <w:ind w:left="1020" w:hanging="360"/>
      </w:pPr>
      <w:rPr>
        <w:rFonts w:ascii="Arial" w:hAnsi="Arial" w:cs="Lucida Console"/>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88C5764"/>
    <w:multiLevelType w:val="multilevel"/>
    <w:tmpl w:val="AC6C3A1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ADC234C"/>
    <w:multiLevelType w:val="multilevel"/>
    <w:tmpl w:val="9B42D4C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B7F09E8"/>
    <w:multiLevelType w:val="multilevel"/>
    <w:tmpl w:val="90D22FB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E09673F"/>
    <w:multiLevelType w:val="multilevel"/>
    <w:tmpl w:val="18B64DB4"/>
    <w:lvl w:ilvl="0">
      <w:start w:val="1"/>
      <w:numFmt w:val="decimal"/>
      <w:lvlText w:val="%1."/>
      <w:lvlJc w:val="left"/>
      <w:pPr>
        <w:ind w:left="915" w:hanging="555"/>
      </w:pPr>
      <w:rPr>
        <w:rFonts w:ascii="Arial" w:hAnsi="Arial" w:cs="Arial" w:hint="default"/>
        <w:i w:val="0"/>
        <w:sz w:val="20"/>
        <w:szCs w:val="20"/>
      </w:rPr>
    </w:lvl>
    <w:lvl w:ilvl="1">
      <w:start w:val="1"/>
      <w:numFmt w:val="decimal"/>
      <w:isLgl/>
      <w:lvlText w:val="%1.%2."/>
      <w:lvlJc w:val="left"/>
      <w:pPr>
        <w:ind w:left="825" w:hanging="465"/>
      </w:pPr>
      <w:rPr>
        <w:rFonts w:ascii="Arial" w:hAnsi="Arial" w:cs="Arial" w:hint="default"/>
        <w:i w:val="0"/>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16cid:durableId="1149328912">
    <w:abstractNumId w:val="8"/>
  </w:num>
  <w:num w:numId="2" w16cid:durableId="1780028364">
    <w:abstractNumId w:val="12"/>
  </w:num>
  <w:num w:numId="3" w16cid:durableId="2036073949">
    <w:abstractNumId w:val="6"/>
  </w:num>
  <w:num w:numId="4" w16cid:durableId="1458181685">
    <w:abstractNumId w:val="5"/>
  </w:num>
  <w:num w:numId="5" w16cid:durableId="1927496357">
    <w:abstractNumId w:val="20"/>
  </w:num>
  <w:num w:numId="6" w16cid:durableId="1301572166">
    <w:abstractNumId w:val="17"/>
  </w:num>
  <w:num w:numId="7" w16cid:durableId="1044595779">
    <w:abstractNumId w:val="9"/>
  </w:num>
  <w:num w:numId="8" w16cid:durableId="62652817">
    <w:abstractNumId w:val="1"/>
  </w:num>
  <w:num w:numId="9" w16cid:durableId="1925263032">
    <w:abstractNumId w:val="13"/>
  </w:num>
  <w:num w:numId="10" w16cid:durableId="1523320757">
    <w:abstractNumId w:val="10"/>
  </w:num>
  <w:num w:numId="11" w16cid:durableId="1765804100">
    <w:abstractNumId w:val="18"/>
  </w:num>
  <w:num w:numId="12" w16cid:durableId="1492676177">
    <w:abstractNumId w:val="16"/>
  </w:num>
  <w:num w:numId="13" w16cid:durableId="1706327072">
    <w:abstractNumId w:val="21"/>
  </w:num>
  <w:num w:numId="14" w16cid:durableId="939334404">
    <w:abstractNumId w:val="2"/>
  </w:num>
  <w:num w:numId="15" w16cid:durableId="374426389">
    <w:abstractNumId w:val="19"/>
  </w:num>
  <w:num w:numId="16" w16cid:durableId="471212549">
    <w:abstractNumId w:val="7"/>
  </w:num>
  <w:num w:numId="17" w16cid:durableId="825828602">
    <w:abstractNumId w:val="14"/>
  </w:num>
  <w:num w:numId="18" w16cid:durableId="1174106446">
    <w:abstractNumId w:val="0"/>
  </w:num>
  <w:num w:numId="19" w16cid:durableId="1149399038">
    <w:abstractNumId w:val="11"/>
  </w:num>
  <w:num w:numId="20" w16cid:durableId="282004027">
    <w:abstractNumId w:val="23"/>
  </w:num>
  <w:num w:numId="21" w16cid:durableId="379981256">
    <w:abstractNumId w:val="3"/>
  </w:num>
  <w:num w:numId="22" w16cid:durableId="6611586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0251619">
    <w:abstractNumId w:val="15"/>
  </w:num>
  <w:num w:numId="24" w16cid:durableId="1468204377">
    <w:abstractNumId w:val="10"/>
  </w:num>
  <w:num w:numId="25" w16cid:durableId="1000695241">
    <w:abstractNumId w:val="15"/>
  </w:num>
  <w:num w:numId="26" w16cid:durableId="850069746">
    <w:abstractNumId w:val="4"/>
  </w:num>
  <w:num w:numId="27" w16cid:durableId="825434638">
    <w:abstractNumId w:val="4"/>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rgol-Ośko Kinga (PRO)">
    <w15:presenceInfo w15:providerId="AD" w15:userId="S-1-5-21-515967899-1292428093-839522115-2976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BF4"/>
    <w:rsid w:val="00007B8F"/>
    <w:rsid w:val="00012837"/>
    <w:rsid w:val="000257E0"/>
    <w:rsid w:val="000358B2"/>
    <w:rsid w:val="00043F0B"/>
    <w:rsid w:val="000517A5"/>
    <w:rsid w:val="00052D8A"/>
    <w:rsid w:val="000548DC"/>
    <w:rsid w:val="00056979"/>
    <w:rsid w:val="00065E00"/>
    <w:rsid w:val="00066879"/>
    <w:rsid w:val="0007259C"/>
    <w:rsid w:val="00076070"/>
    <w:rsid w:val="0008115C"/>
    <w:rsid w:val="00090F56"/>
    <w:rsid w:val="00094149"/>
    <w:rsid w:val="000957CF"/>
    <w:rsid w:val="000A1E23"/>
    <w:rsid w:val="000A2D14"/>
    <w:rsid w:val="000A73FF"/>
    <w:rsid w:val="000B437A"/>
    <w:rsid w:val="000B5CC5"/>
    <w:rsid w:val="000C1052"/>
    <w:rsid w:val="000C14B1"/>
    <w:rsid w:val="000D0300"/>
    <w:rsid w:val="000F2EA5"/>
    <w:rsid w:val="000F50FE"/>
    <w:rsid w:val="00101ED6"/>
    <w:rsid w:val="00102A72"/>
    <w:rsid w:val="00104F84"/>
    <w:rsid w:val="001114F8"/>
    <w:rsid w:val="001136DC"/>
    <w:rsid w:val="00114F3D"/>
    <w:rsid w:val="00124766"/>
    <w:rsid w:val="00126B66"/>
    <w:rsid w:val="00130FFB"/>
    <w:rsid w:val="00132139"/>
    <w:rsid w:val="00134658"/>
    <w:rsid w:val="00134F18"/>
    <w:rsid w:val="00135179"/>
    <w:rsid w:val="00140E80"/>
    <w:rsid w:val="001441D6"/>
    <w:rsid w:val="00144AD8"/>
    <w:rsid w:val="00154E52"/>
    <w:rsid w:val="00156C97"/>
    <w:rsid w:val="00156E35"/>
    <w:rsid w:val="00161603"/>
    <w:rsid w:val="001633A5"/>
    <w:rsid w:val="001639AF"/>
    <w:rsid w:val="00164C2B"/>
    <w:rsid w:val="001671FB"/>
    <w:rsid w:val="00167993"/>
    <w:rsid w:val="0017038C"/>
    <w:rsid w:val="00197935"/>
    <w:rsid w:val="001A3850"/>
    <w:rsid w:val="001A4A8B"/>
    <w:rsid w:val="001B0BA2"/>
    <w:rsid w:val="001B164C"/>
    <w:rsid w:val="001B365A"/>
    <w:rsid w:val="001B3FD7"/>
    <w:rsid w:val="001B4AB6"/>
    <w:rsid w:val="001C3AF0"/>
    <w:rsid w:val="001D1C90"/>
    <w:rsid w:val="001E63D1"/>
    <w:rsid w:val="001F2AC5"/>
    <w:rsid w:val="001F6E08"/>
    <w:rsid w:val="001F7081"/>
    <w:rsid w:val="00201BF4"/>
    <w:rsid w:val="0020268B"/>
    <w:rsid w:val="00205B1C"/>
    <w:rsid w:val="002062E7"/>
    <w:rsid w:val="00210404"/>
    <w:rsid w:val="0021737C"/>
    <w:rsid w:val="00241BF2"/>
    <w:rsid w:val="00243792"/>
    <w:rsid w:val="0024661A"/>
    <w:rsid w:val="00252C4E"/>
    <w:rsid w:val="00253F3E"/>
    <w:rsid w:val="002561AB"/>
    <w:rsid w:val="00261719"/>
    <w:rsid w:val="002665C1"/>
    <w:rsid w:val="00273240"/>
    <w:rsid w:val="002800C5"/>
    <w:rsid w:val="002806A8"/>
    <w:rsid w:val="00281ED7"/>
    <w:rsid w:val="002837AA"/>
    <w:rsid w:val="0028680F"/>
    <w:rsid w:val="002871B3"/>
    <w:rsid w:val="0029158C"/>
    <w:rsid w:val="00291C5E"/>
    <w:rsid w:val="002954F8"/>
    <w:rsid w:val="002B3C1A"/>
    <w:rsid w:val="002B5648"/>
    <w:rsid w:val="002B7290"/>
    <w:rsid w:val="002C419B"/>
    <w:rsid w:val="002C7022"/>
    <w:rsid w:val="002C78F6"/>
    <w:rsid w:val="002D3369"/>
    <w:rsid w:val="002E1A88"/>
    <w:rsid w:val="002E1E50"/>
    <w:rsid w:val="002E7F8D"/>
    <w:rsid w:val="002F0210"/>
    <w:rsid w:val="002F094D"/>
    <w:rsid w:val="002F0F58"/>
    <w:rsid w:val="002F351A"/>
    <w:rsid w:val="002F5AFB"/>
    <w:rsid w:val="00302AEB"/>
    <w:rsid w:val="00312C84"/>
    <w:rsid w:val="00316331"/>
    <w:rsid w:val="00322417"/>
    <w:rsid w:val="00326526"/>
    <w:rsid w:val="00332E2C"/>
    <w:rsid w:val="00335BD7"/>
    <w:rsid w:val="0034286E"/>
    <w:rsid w:val="00343B84"/>
    <w:rsid w:val="003453F6"/>
    <w:rsid w:val="003474E9"/>
    <w:rsid w:val="00353CB6"/>
    <w:rsid w:val="00355C33"/>
    <w:rsid w:val="00357593"/>
    <w:rsid w:val="0036414A"/>
    <w:rsid w:val="0036530A"/>
    <w:rsid w:val="003653C9"/>
    <w:rsid w:val="00366ACB"/>
    <w:rsid w:val="0037008F"/>
    <w:rsid w:val="00372AE8"/>
    <w:rsid w:val="00376B0A"/>
    <w:rsid w:val="00380172"/>
    <w:rsid w:val="00380189"/>
    <w:rsid w:val="00386658"/>
    <w:rsid w:val="003937F6"/>
    <w:rsid w:val="00393C59"/>
    <w:rsid w:val="00394CA7"/>
    <w:rsid w:val="00395F1C"/>
    <w:rsid w:val="003A5BBC"/>
    <w:rsid w:val="003A6032"/>
    <w:rsid w:val="003C0BA0"/>
    <w:rsid w:val="003D047A"/>
    <w:rsid w:val="003D1F7A"/>
    <w:rsid w:val="003E1AEE"/>
    <w:rsid w:val="003E4278"/>
    <w:rsid w:val="003E63DE"/>
    <w:rsid w:val="003E70C0"/>
    <w:rsid w:val="003F1CD2"/>
    <w:rsid w:val="003F36C4"/>
    <w:rsid w:val="003F3B43"/>
    <w:rsid w:val="003F612B"/>
    <w:rsid w:val="004067AE"/>
    <w:rsid w:val="0040692C"/>
    <w:rsid w:val="00407C1E"/>
    <w:rsid w:val="004160C1"/>
    <w:rsid w:val="00416484"/>
    <w:rsid w:val="00417091"/>
    <w:rsid w:val="00417B6C"/>
    <w:rsid w:val="0042256F"/>
    <w:rsid w:val="0043285C"/>
    <w:rsid w:val="00433246"/>
    <w:rsid w:val="00441507"/>
    <w:rsid w:val="00441B25"/>
    <w:rsid w:val="00455438"/>
    <w:rsid w:val="004574ED"/>
    <w:rsid w:val="00457DC6"/>
    <w:rsid w:val="00463B7B"/>
    <w:rsid w:val="004773D6"/>
    <w:rsid w:val="00485D75"/>
    <w:rsid w:val="004871A2"/>
    <w:rsid w:val="004876AC"/>
    <w:rsid w:val="0049065F"/>
    <w:rsid w:val="004A27B2"/>
    <w:rsid w:val="004A667A"/>
    <w:rsid w:val="004A6B2B"/>
    <w:rsid w:val="004B7CAA"/>
    <w:rsid w:val="004B7D51"/>
    <w:rsid w:val="004C41CD"/>
    <w:rsid w:val="004C4880"/>
    <w:rsid w:val="004C61AB"/>
    <w:rsid w:val="004D6D3B"/>
    <w:rsid w:val="004E0747"/>
    <w:rsid w:val="004E3B1E"/>
    <w:rsid w:val="004F2276"/>
    <w:rsid w:val="004F3C45"/>
    <w:rsid w:val="00503450"/>
    <w:rsid w:val="00504199"/>
    <w:rsid w:val="005171EA"/>
    <w:rsid w:val="00517947"/>
    <w:rsid w:val="00523075"/>
    <w:rsid w:val="00523C89"/>
    <w:rsid w:val="00526F7C"/>
    <w:rsid w:val="00530496"/>
    <w:rsid w:val="00530F70"/>
    <w:rsid w:val="005326D3"/>
    <w:rsid w:val="00533C76"/>
    <w:rsid w:val="00534F24"/>
    <w:rsid w:val="0053771A"/>
    <w:rsid w:val="0054273E"/>
    <w:rsid w:val="00542D0A"/>
    <w:rsid w:val="0054633D"/>
    <w:rsid w:val="00546A00"/>
    <w:rsid w:val="005478F3"/>
    <w:rsid w:val="00555334"/>
    <w:rsid w:val="00563944"/>
    <w:rsid w:val="0056571C"/>
    <w:rsid w:val="00566292"/>
    <w:rsid w:val="00575183"/>
    <w:rsid w:val="00580323"/>
    <w:rsid w:val="00580A48"/>
    <w:rsid w:val="005A7FBD"/>
    <w:rsid w:val="005B0E7F"/>
    <w:rsid w:val="005B46FC"/>
    <w:rsid w:val="005C00FD"/>
    <w:rsid w:val="005C2821"/>
    <w:rsid w:val="005C398E"/>
    <w:rsid w:val="005D3754"/>
    <w:rsid w:val="005D75D0"/>
    <w:rsid w:val="005E4F9C"/>
    <w:rsid w:val="005E70FD"/>
    <w:rsid w:val="005F13BB"/>
    <w:rsid w:val="005F3BDA"/>
    <w:rsid w:val="005F446E"/>
    <w:rsid w:val="005F76C5"/>
    <w:rsid w:val="005F7F6B"/>
    <w:rsid w:val="00600869"/>
    <w:rsid w:val="00601414"/>
    <w:rsid w:val="00604F87"/>
    <w:rsid w:val="00612F9E"/>
    <w:rsid w:val="00613F81"/>
    <w:rsid w:val="00617BC4"/>
    <w:rsid w:val="00631C0C"/>
    <w:rsid w:val="006350D8"/>
    <w:rsid w:val="006378DC"/>
    <w:rsid w:val="00645154"/>
    <w:rsid w:val="0064555A"/>
    <w:rsid w:val="00647AB2"/>
    <w:rsid w:val="006537EF"/>
    <w:rsid w:val="00654AF0"/>
    <w:rsid w:val="006563E3"/>
    <w:rsid w:val="00664E08"/>
    <w:rsid w:val="00666482"/>
    <w:rsid w:val="00675208"/>
    <w:rsid w:val="00694691"/>
    <w:rsid w:val="006979E4"/>
    <w:rsid w:val="006A226D"/>
    <w:rsid w:val="006A7A02"/>
    <w:rsid w:val="006C1A3B"/>
    <w:rsid w:val="006C484B"/>
    <w:rsid w:val="006C69CD"/>
    <w:rsid w:val="006D0504"/>
    <w:rsid w:val="006D070A"/>
    <w:rsid w:val="006D11D9"/>
    <w:rsid w:val="006D4C59"/>
    <w:rsid w:val="006D69E0"/>
    <w:rsid w:val="006E0EF0"/>
    <w:rsid w:val="006E4743"/>
    <w:rsid w:val="006E7711"/>
    <w:rsid w:val="006F5325"/>
    <w:rsid w:val="00702DA9"/>
    <w:rsid w:val="007102EB"/>
    <w:rsid w:val="00716BE0"/>
    <w:rsid w:val="00717378"/>
    <w:rsid w:val="0072004F"/>
    <w:rsid w:val="00723500"/>
    <w:rsid w:val="00733CDC"/>
    <w:rsid w:val="00733FEC"/>
    <w:rsid w:val="007434F3"/>
    <w:rsid w:val="00745B47"/>
    <w:rsid w:val="00753342"/>
    <w:rsid w:val="00754D67"/>
    <w:rsid w:val="007775E1"/>
    <w:rsid w:val="00777FF3"/>
    <w:rsid w:val="00784FE1"/>
    <w:rsid w:val="0078587B"/>
    <w:rsid w:val="007859CB"/>
    <w:rsid w:val="007904AF"/>
    <w:rsid w:val="00790C8D"/>
    <w:rsid w:val="00794BBC"/>
    <w:rsid w:val="007A0BCF"/>
    <w:rsid w:val="007A57C4"/>
    <w:rsid w:val="007B18A6"/>
    <w:rsid w:val="007B5E8A"/>
    <w:rsid w:val="007C3FB7"/>
    <w:rsid w:val="007C4A56"/>
    <w:rsid w:val="007C4F50"/>
    <w:rsid w:val="007C6D91"/>
    <w:rsid w:val="007D0AD8"/>
    <w:rsid w:val="007D1B57"/>
    <w:rsid w:val="007D498B"/>
    <w:rsid w:val="007D6281"/>
    <w:rsid w:val="007D69B9"/>
    <w:rsid w:val="007E0268"/>
    <w:rsid w:val="007E2145"/>
    <w:rsid w:val="007E3A03"/>
    <w:rsid w:val="007F1942"/>
    <w:rsid w:val="007F5F5D"/>
    <w:rsid w:val="008042BB"/>
    <w:rsid w:val="0080493E"/>
    <w:rsid w:val="00811E67"/>
    <w:rsid w:val="008139BE"/>
    <w:rsid w:val="008176B0"/>
    <w:rsid w:val="008213D5"/>
    <w:rsid w:val="00821A48"/>
    <w:rsid w:val="00822F77"/>
    <w:rsid w:val="00824295"/>
    <w:rsid w:val="008315F8"/>
    <w:rsid w:val="00831612"/>
    <w:rsid w:val="00834C6D"/>
    <w:rsid w:val="00842623"/>
    <w:rsid w:val="00842B90"/>
    <w:rsid w:val="00844E14"/>
    <w:rsid w:val="00845EEA"/>
    <w:rsid w:val="0085080C"/>
    <w:rsid w:val="00850CDA"/>
    <w:rsid w:val="00850E46"/>
    <w:rsid w:val="00860EFA"/>
    <w:rsid w:val="008744D7"/>
    <w:rsid w:val="00877E4D"/>
    <w:rsid w:val="00890EFF"/>
    <w:rsid w:val="00890FC4"/>
    <w:rsid w:val="00894C7F"/>
    <w:rsid w:val="008B511A"/>
    <w:rsid w:val="008C2DC8"/>
    <w:rsid w:val="008C492C"/>
    <w:rsid w:val="008C4C4B"/>
    <w:rsid w:val="008D0843"/>
    <w:rsid w:val="008D4819"/>
    <w:rsid w:val="008D72D9"/>
    <w:rsid w:val="008E2BBA"/>
    <w:rsid w:val="008E5802"/>
    <w:rsid w:val="008E7BEB"/>
    <w:rsid w:val="008F1E65"/>
    <w:rsid w:val="008F6FCF"/>
    <w:rsid w:val="008F7CBC"/>
    <w:rsid w:val="009001DF"/>
    <w:rsid w:val="00900A7A"/>
    <w:rsid w:val="00903CE3"/>
    <w:rsid w:val="00911EAA"/>
    <w:rsid w:val="00912FC6"/>
    <w:rsid w:val="00913B48"/>
    <w:rsid w:val="00914EA4"/>
    <w:rsid w:val="0093027A"/>
    <w:rsid w:val="00935B86"/>
    <w:rsid w:val="00947D81"/>
    <w:rsid w:val="009668F7"/>
    <w:rsid w:val="0097203E"/>
    <w:rsid w:val="00973710"/>
    <w:rsid w:val="00976FE8"/>
    <w:rsid w:val="0098240B"/>
    <w:rsid w:val="00982A8D"/>
    <w:rsid w:val="00984CDB"/>
    <w:rsid w:val="009935AE"/>
    <w:rsid w:val="009A022A"/>
    <w:rsid w:val="009A2C20"/>
    <w:rsid w:val="009A4843"/>
    <w:rsid w:val="009B004F"/>
    <w:rsid w:val="009B7226"/>
    <w:rsid w:val="009B7C73"/>
    <w:rsid w:val="009C3521"/>
    <w:rsid w:val="009C36D6"/>
    <w:rsid w:val="009C3CEC"/>
    <w:rsid w:val="009C7D4E"/>
    <w:rsid w:val="009D6D1B"/>
    <w:rsid w:val="009D7A64"/>
    <w:rsid w:val="009E0912"/>
    <w:rsid w:val="009E5CF2"/>
    <w:rsid w:val="009E7550"/>
    <w:rsid w:val="009F0032"/>
    <w:rsid w:val="009F43FE"/>
    <w:rsid w:val="009F6212"/>
    <w:rsid w:val="00A01087"/>
    <w:rsid w:val="00A02204"/>
    <w:rsid w:val="00A07BCF"/>
    <w:rsid w:val="00A136BC"/>
    <w:rsid w:val="00A1601B"/>
    <w:rsid w:val="00A20BDB"/>
    <w:rsid w:val="00A229E3"/>
    <w:rsid w:val="00A26187"/>
    <w:rsid w:val="00A2647B"/>
    <w:rsid w:val="00A27FAC"/>
    <w:rsid w:val="00A36CA5"/>
    <w:rsid w:val="00A37538"/>
    <w:rsid w:val="00A37CA8"/>
    <w:rsid w:val="00A45438"/>
    <w:rsid w:val="00A4617C"/>
    <w:rsid w:val="00A46CEF"/>
    <w:rsid w:val="00A52F96"/>
    <w:rsid w:val="00A537AD"/>
    <w:rsid w:val="00A5508E"/>
    <w:rsid w:val="00A56ED5"/>
    <w:rsid w:val="00A574BC"/>
    <w:rsid w:val="00A6171F"/>
    <w:rsid w:val="00A61B6E"/>
    <w:rsid w:val="00A64FD4"/>
    <w:rsid w:val="00A717CB"/>
    <w:rsid w:val="00A721A5"/>
    <w:rsid w:val="00A7482D"/>
    <w:rsid w:val="00A760F6"/>
    <w:rsid w:val="00A772F9"/>
    <w:rsid w:val="00A81FAA"/>
    <w:rsid w:val="00A85ECB"/>
    <w:rsid w:val="00A87B65"/>
    <w:rsid w:val="00A91333"/>
    <w:rsid w:val="00A929E1"/>
    <w:rsid w:val="00A959F5"/>
    <w:rsid w:val="00AA070E"/>
    <w:rsid w:val="00AB08FA"/>
    <w:rsid w:val="00AB2225"/>
    <w:rsid w:val="00AB237A"/>
    <w:rsid w:val="00AB5BC1"/>
    <w:rsid w:val="00AC2AD2"/>
    <w:rsid w:val="00AC2E0C"/>
    <w:rsid w:val="00AD0BED"/>
    <w:rsid w:val="00AD258B"/>
    <w:rsid w:val="00AD278A"/>
    <w:rsid w:val="00AD3F0B"/>
    <w:rsid w:val="00AD4421"/>
    <w:rsid w:val="00AF4D24"/>
    <w:rsid w:val="00AF679D"/>
    <w:rsid w:val="00B03FC5"/>
    <w:rsid w:val="00B05154"/>
    <w:rsid w:val="00B05767"/>
    <w:rsid w:val="00B111BC"/>
    <w:rsid w:val="00B1431E"/>
    <w:rsid w:val="00B17EC9"/>
    <w:rsid w:val="00B239A2"/>
    <w:rsid w:val="00B25D99"/>
    <w:rsid w:val="00B2754C"/>
    <w:rsid w:val="00B4212F"/>
    <w:rsid w:val="00B47FD1"/>
    <w:rsid w:val="00B64214"/>
    <w:rsid w:val="00B75598"/>
    <w:rsid w:val="00B84A9F"/>
    <w:rsid w:val="00B851D6"/>
    <w:rsid w:val="00B900EC"/>
    <w:rsid w:val="00B957EA"/>
    <w:rsid w:val="00BC1BA3"/>
    <w:rsid w:val="00BC1D61"/>
    <w:rsid w:val="00BC4CB0"/>
    <w:rsid w:val="00BD5B79"/>
    <w:rsid w:val="00BE3BE2"/>
    <w:rsid w:val="00BE4741"/>
    <w:rsid w:val="00BE704D"/>
    <w:rsid w:val="00BF1FF5"/>
    <w:rsid w:val="00BF51D7"/>
    <w:rsid w:val="00BF5FE6"/>
    <w:rsid w:val="00C1118C"/>
    <w:rsid w:val="00C11306"/>
    <w:rsid w:val="00C116FD"/>
    <w:rsid w:val="00C12D25"/>
    <w:rsid w:val="00C14E5D"/>
    <w:rsid w:val="00C2253D"/>
    <w:rsid w:val="00C24448"/>
    <w:rsid w:val="00C24E2F"/>
    <w:rsid w:val="00C3167A"/>
    <w:rsid w:val="00C3232E"/>
    <w:rsid w:val="00C33EC7"/>
    <w:rsid w:val="00C33EF3"/>
    <w:rsid w:val="00C35DF0"/>
    <w:rsid w:val="00C41F9F"/>
    <w:rsid w:val="00C654D4"/>
    <w:rsid w:val="00C70456"/>
    <w:rsid w:val="00C75E84"/>
    <w:rsid w:val="00C86F0D"/>
    <w:rsid w:val="00C91326"/>
    <w:rsid w:val="00C9402A"/>
    <w:rsid w:val="00C95E58"/>
    <w:rsid w:val="00CA5512"/>
    <w:rsid w:val="00CB0245"/>
    <w:rsid w:val="00CB18F2"/>
    <w:rsid w:val="00CB5198"/>
    <w:rsid w:val="00CB604A"/>
    <w:rsid w:val="00CB7F35"/>
    <w:rsid w:val="00CC0248"/>
    <w:rsid w:val="00CC44B7"/>
    <w:rsid w:val="00CC5F25"/>
    <w:rsid w:val="00CD0AE3"/>
    <w:rsid w:val="00CD0AF1"/>
    <w:rsid w:val="00CD1F17"/>
    <w:rsid w:val="00CD2E9B"/>
    <w:rsid w:val="00CD44FF"/>
    <w:rsid w:val="00CD72AE"/>
    <w:rsid w:val="00CE1E0C"/>
    <w:rsid w:val="00CE6298"/>
    <w:rsid w:val="00CF28CD"/>
    <w:rsid w:val="00CF2BFF"/>
    <w:rsid w:val="00CF4275"/>
    <w:rsid w:val="00CF58C7"/>
    <w:rsid w:val="00CF7E8D"/>
    <w:rsid w:val="00D03E8B"/>
    <w:rsid w:val="00D05DA1"/>
    <w:rsid w:val="00D064C2"/>
    <w:rsid w:val="00D068B4"/>
    <w:rsid w:val="00D11F8D"/>
    <w:rsid w:val="00D14BF8"/>
    <w:rsid w:val="00D276E3"/>
    <w:rsid w:val="00D32F4B"/>
    <w:rsid w:val="00D345D7"/>
    <w:rsid w:val="00D3709C"/>
    <w:rsid w:val="00D41572"/>
    <w:rsid w:val="00D44B63"/>
    <w:rsid w:val="00D45359"/>
    <w:rsid w:val="00D50002"/>
    <w:rsid w:val="00D530DF"/>
    <w:rsid w:val="00D53202"/>
    <w:rsid w:val="00D559AF"/>
    <w:rsid w:val="00D609EE"/>
    <w:rsid w:val="00D61471"/>
    <w:rsid w:val="00D64ACF"/>
    <w:rsid w:val="00D706C6"/>
    <w:rsid w:val="00D72D2C"/>
    <w:rsid w:val="00D7730F"/>
    <w:rsid w:val="00D7754A"/>
    <w:rsid w:val="00D81227"/>
    <w:rsid w:val="00D83FBC"/>
    <w:rsid w:val="00D93156"/>
    <w:rsid w:val="00DA16AE"/>
    <w:rsid w:val="00DA2208"/>
    <w:rsid w:val="00DD46BA"/>
    <w:rsid w:val="00DD5A1A"/>
    <w:rsid w:val="00DE1F2E"/>
    <w:rsid w:val="00DE3236"/>
    <w:rsid w:val="00DF195C"/>
    <w:rsid w:val="00DF444D"/>
    <w:rsid w:val="00DF5FB0"/>
    <w:rsid w:val="00E117AE"/>
    <w:rsid w:val="00E16215"/>
    <w:rsid w:val="00E16BA3"/>
    <w:rsid w:val="00E20018"/>
    <w:rsid w:val="00E20829"/>
    <w:rsid w:val="00E24CED"/>
    <w:rsid w:val="00E27EB8"/>
    <w:rsid w:val="00E31449"/>
    <w:rsid w:val="00E3212E"/>
    <w:rsid w:val="00E35A30"/>
    <w:rsid w:val="00E42B6D"/>
    <w:rsid w:val="00E43704"/>
    <w:rsid w:val="00E457EE"/>
    <w:rsid w:val="00E50E39"/>
    <w:rsid w:val="00E57C69"/>
    <w:rsid w:val="00E667A4"/>
    <w:rsid w:val="00E66ADD"/>
    <w:rsid w:val="00E67819"/>
    <w:rsid w:val="00E74010"/>
    <w:rsid w:val="00E85F8B"/>
    <w:rsid w:val="00E86601"/>
    <w:rsid w:val="00E929F5"/>
    <w:rsid w:val="00EA0FAD"/>
    <w:rsid w:val="00EA39F5"/>
    <w:rsid w:val="00EA5D41"/>
    <w:rsid w:val="00EA7BD0"/>
    <w:rsid w:val="00EB2597"/>
    <w:rsid w:val="00EB39FF"/>
    <w:rsid w:val="00EB7961"/>
    <w:rsid w:val="00EC04AA"/>
    <w:rsid w:val="00ED0D51"/>
    <w:rsid w:val="00EE2EBF"/>
    <w:rsid w:val="00EE6EEC"/>
    <w:rsid w:val="00EE759A"/>
    <w:rsid w:val="00F064F1"/>
    <w:rsid w:val="00F1506C"/>
    <w:rsid w:val="00F22A7A"/>
    <w:rsid w:val="00F2392A"/>
    <w:rsid w:val="00F31DF5"/>
    <w:rsid w:val="00F352C1"/>
    <w:rsid w:val="00F61319"/>
    <w:rsid w:val="00F61571"/>
    <w:rsid w:val="00F64DB3"/>
    <w:rsid w:val="00F87ED0"/>
    <w:rsid w:val="00F925BA"/>
    <w:rsid w:val="00FA3AE4"/>
    <w:rsid w:val="00FC4414"/>
    <w:rsid w:val="00FD1126"/>
    <w:rsid w:val="00FD172E"/>
    <w:rsid w:val="00FD1ED2"/>
    <w:rsid w:val="00FD2A02"/>
    <w:rsid w:val="00FD2D04"/>
    <w:rsid w:val="00FD7E01"/>
    <w:rsid w:val="00FE0ECA"/>
    <w:rsid w:val="00FE10D8"/>
    <w:rsid w:val="00FE25BD"/>
    <w:rsid w:val="00FE2AEB"/>
    <w:rsid w:val="00FE3477"/>
    <w:rsid w:val="00FE77D4"/>
    <w:rsid w:val="00FF30B3"/>
    <w:rsid w:val="00FF38E5"/>
    <w:rsid w:val="00FF5BB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3172A"/>
  <w15:docId w15:val="{66690A5E-98EF-4147-B5A2-DAA0894B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qFormat="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qFormat/>
    <w:pPr>
      <w:keepNext/>
      <w:outlineLvl w:val="0"/>
    </w:pPr>
    <w:rPr>
      <w:rFonts w:ascii="Arial (WE)" w:hAnsi="Arial (WE)"/>
      <w:b/>
      <w:i/>
      <w:sz w:val="24"/>
      <w:u w:val="single"/>
    </w:rPr>
  </w:style>
  <w:style w:type="paragraph" w:styleId="Nagwek2">
    <w:name w:val="heading 2"/>
    <w:basedOn w:val="Normalny"/>
    <w:qFormat/>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style>
  <w:style w:type="character" w:customStyle="1" w:styleId="ZwykytekstZnak">
    <w:name w:val="Zwykły tekst Znak"/>
    <w:uiPriority w:val="99"/>
    <w:qFormat/>
    <w:rPr>
      <w:rFonts w:ascii="Courier New" w:hAnsi="Courier New"/>
    </w:rPr>
  </w:style>
  <w:style w:type="character" w:styleId="HTML-staaszeroko">
    <w:name w:val="HTML Typewriter"/>
    <w:qFormat/>
    <w:rPr>
      <w:rFonts w:ascii="Courier New" w:eastAsia="Batang" w:hAnsi="Courier New" w:cs="Courier New"/>
      <w:sz w:val="20"/>
      <w:szCs w:val="20"/>
    </w:rPr>
  </w:style>
  <w:style w:type="character" w:customStyle="1" w:styleId="st1">
    <w:name w:val="st1"/>
    <w:qFormat/>
  </w:style>
  <w:style w:type="character" w:customStyle="1" w:styleId="Nagwek2Znak">
    <w:name w:val="Nagłówek 2 Znak"/>
    <w:qFormat/>
    <w:rPr>
      <w:rFonts w:ascii="Cambria" w:eastAsia="Times New Roman" w:hAnsi="Cambria" w:cs="Times New Roman"/>
      <w:b/>
      <w:bCs/>
      <w:i/>
      <w:iCs/>
      <w:sz w:val="28"/>
      <w:szCs w:val="28"/>
    </w:rPr>
  </w:style>
  <w:style w:type="character" w:customStyle="1" w:styleId="Tekstpodstawowy3Znak">
    <w:name w:val="Tekst podstawowy 3 Znak"/>
    <w:qFormat/>
    <w:rPr>
      <w:sz w:val="28"/>
    </w:rPr>
  </w:style>
  <w:style w:type="character" w:customStyle="1" w:styleId="Znak">
    <w:name w:val="Znak"/>
    <w:qFormat/>
    <w:rPr>
      <w:rFonts w:ascii="Arial" w:hAnsi="Arial"/>
      <w:b/>
      <w:sz w:val="32"/>
      <w:lang w:val="en-US"/>
    </w:rPr>
  </w:style>
  <w:style w:type="character" w:styleId="Odwoaniedokomentarza">
    <w:name w:val="annotation reference"/>
    <w:qFormat/>
    <w:rPr>
      <w:sz w:val="16"/>
    </w:rPr>
  </w:style>
  <w:style w:type="character" w:customStyle="1" w:styleId="TekstkomentarzaZnak">
    <w:name w:val="Tekst komentarza Znak"/>
    <w:qFormat/>
    <w:rPr>
      <w:rFonts w:ascii="Arial" w:hAnsi="Arial"/>
    </w:rPr>
  </w:style>
  <w:style w:type="character" w:customStyle="1" w:styleId="ZwykytekstZnak1">
    <w:name w:val="Zwykły tekst Znak1"/>
    <w:qFormat/>
    <w:rPr>
      <w:rFonts w:ascii="Courier New" w:hAnsi="Courier New"/>
      <w:lang w:val="pl-PL" w:eastAsia="pl-PL" w:bidi="ar-SA"/>
    </w:rPr>
  </w:style>
  <w:style w:type="character" w:customStyle="1" w:styleId="TematkomentarzaZnak">
    <w:name w:val="Temat komentarza Znak"/>
    <w:basedOn w:val="TekstkomentarzaZnak"/>
    <w:qFormat/>
    <w:rPr>
      <w:rFonts w:ascii="Arial" w:hAnsi="Arial"/>
      <w:b/>
      <w:bCs/>
    </w:rPr>
  </w:style>
  <w:style w:type="character" w:styleId="Pogrubienie">
    <w:name w:val="Strong"/>
    <w:basedOn w:val="Domylnaczcionkaakapitu"/>
    <w:qFormat/>
    <w:rPr>
      <w:b/>
      <w:bCs/>
    </w:rPr>
  </w:style>
  <w:style w:type="character" w:customStyle="1" w:styleId="MapadokumentuZnak">
    <w:name w:val="Mapa dokumentu Znak"/>
    <w:basedOn w:val="Domylnaczcionkaakapitu"/>
    <w:qFormat/>
    <w:rPr>
      <w:rFonts w:ascii="Tahoma" w:hAnsi="Tahoma"/>
      <w:highlight w:val="darkBlue"/>
    </w:rPr>
  </w:style>
  <w:style w:type="character" w:customStyle="1" w:styleId="ListLabel1">
    <w:name w:val="ListLabel 1"/>
    <w:qFormat/>
    <w:rPr>
      <w:rFonts w:ascii="Arial" w:hAnsi="Arial"/>
      <w:strike w:val="0"/>
      <w:dstrike w:val="0"/>
      <w:sz w:val="20"/>
    </w:rPr>
  </w:style>
  <w:style w:type="character" w:customStyle="1" w:styleId="ListLabel2">
    <w:name w:val="ListLabel 2"/>
    <w:qFormat/>
    <w:rPr>
      <w:rFonts w:ascii="Arial" w:hAnsi="Arial"/>
      <w:b w:val="0"/>
      <w:i w:val="0"/>
      <w:sz w:val="20"/>
      <w:szCs w:val="20"/>
    </w:rPr>
  </w:style>
  <w:style w:type="character" w:customStyle="1" w:styleId="ListLabel3">
    <w:name w:val="ListLabel 3"/>
    <w:qFormat/>
    <w:rPr>
      <w:rFonts w:ascii="Arial" w:hAnsi="Arial"/>
      <w:b w:val="0"/>
      <w:i w:val="0"/>
    </w:rPr>
  </w:style>
  <w:style w:type="character" w:customStyle="1" w:styleId="ListLabel4">
    <w:name w:val="ListLabel 4"/>
    <w:qFormat/>
    <w:rPr>
      <w:rFonts w:cs="Times New Roman"/>
      <w:color w:val="000000"/>
      <w:sz w:val="22"/>
      <w:szCs w:val="22"/>
    </w:rPr>
  </w:style>
  <w:style w:type="character" w:customStyle="1" w:styleId="ListLabel5">
    <w:name w:val="ListLabel 5"/>
    <w:qFormat/>
    <w:rPr>
      <w:b w:val="0"/>
      <w:i w:val="0"/>
      <w:color w:val="00000A"/>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ascii="Arial" w:hAnsi="Arial" w:cs="Lucida Console"/>
      <w:sz w:val="20"/>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ascii="Arial" w:hAnsi="Arial" w:cs="Lucida Console"/>
      <w:sz w:val="20"/>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Arial" w:hAnsi="Arial" w:cs="Arial"/>
    </w:rPr>
  </w:style>
  <w:style w:type="character" w:customStyle="1" w:styleId="ListLabel33">
    <w:name w:val="ListLabel 33"/>
    <w:qFormat/>
    <w:rPr>
      <w:color w:val="00000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czeinternetowe">
    <w:name w:val="Łącze internetowe"/>
    <w:rPr>
      <w:color w:val="000080"/>
      <w:u w:val="single"/>
    </w:rPr>
  </w:style>
  <w:style w:type="character" w:customStyle="1" w:styleId="ListLabel43">
    <w:name w:val="ListLabel 43"/>
    <w:qFormat/>
    <w:rPr>
      <w:rFonts w:ascii="Arial" w:hAnsi="Arial" w:cs="Symbol"/>
    </w:rPr>
  </w:style>
  <w:style w:type="character" w:customStyle="1" w:styleId="ListLabel44">
    <w:name w:val="ListLabel 44"/>
    <w:qFormat/>
    <w:rPr>
      <w:rFonts w:ascii="Arial" w:hAnsi="Arial"/>
      <w:strike w:val="0"/>
      <w:dstrike w:val="0"/>
      <w:sz w:val="20"/>
    </w:rPr>
  </w:style>
  <w:style w:type="character" w:customStyle="1" w:styleId="ListLabel45">
    <w:name w:val="ListLabel 45"/>
    <w:qFormat/>
    <w:rPr>
      <w:rFonts w:ascii="Arial" w:hAnsi="Arial"/>
      <w:b w:val="0"/>
      <w:i w:val="0"/>
      <w:sz w:val="20"/>
      <w:szCs w:val="20"/>
    </w:rPr>
  </w:style>
  <w:style w:type="character" w:customStyle="1" w:styleId="ListLabel46">
    <w:name w:val="ListLabel 46"/>
    <w:qFormat/>
    <w:rPr>
      <w:rFonts w:cs="Symbol"/>
    </w:rPr>
  </w:style>
  <w:style w:type="character" w:customStyle="1" w:styleId="ListLabel47">
    <w:name w:val="ListLabel 47"/>
    <w:qFormat/>
    <w:rPr>
      <w:rFonts w:ascii="Arial" w:hAnsi="Arial"/>
      <w:b w:val="0"/>
      <w:i w:val="0"/>
    </w:rPr>
  </w:style>
  <w:style w:type="character" w:customStyle="1" w:styleId="ListLabel48">
    <w:name w:val="ListLabel 48"/>
    <w:qFormat/>
    <w:rPr>
      <w:rFonts w:cs="Symbol"/>
      <w:b w:val="0"/>
      <w:i w:val="0"/>
      <w:color w:val="00000A"/>
    </w:rPr>
  </w:style>
  <w:style w:type="character" w:customStyle="1" w:styleId="ListLabel49">
    <w:name w:val="ListLabel 49"/>
    <w:qFormat/>
    <w:rPr>
      <w:rFonts w:ascii="Arial" w:hAnsi="Arial" w:cs="Wingdings"/>
      <w:sz w:val="20"/>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ascii="Arial" w:hAnsi="Arial"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Lucida Console"/>
      <w:sz w:val="20"/>
    </w:rPr>
  </w:style>
  <w:style w:type="character" w:customStyle="1" w:styleId="ListLabel68">
    <w:name w:val="ListLabel 68"/>
    <w:qFormat/>
    <w:rPr>
      <w:rFonts w:ascii="Arial" w:hAnsi="Arial"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ascii="Arial" w:hAnsi="Arial"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ascii="Arial" w:hAnsi="Arial"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ascii="Arial" w:hAnsi="Arial"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ascii="Arial" w:hAnsi="Arial" w:cs="Lucida Console"/>
      <w:sz w:val="20"/>
    </w:rPr>
  </w:style>
  <w:style w:type="character" w:customStyle="1" w:styleId="ListLabel105">
    <w:name w:val="ListLabel 105"/>
    <w:qFormat/>
    <w:rPr>
      <w:rFonts w:ascii="Arial" w:hAnsi="Arial"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Symbol"/>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ascii="Arial" w:hAnsi="Arial" w:cs="Arial"/>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link w:val="TekstpodstawowyZnak"/>
    <w:pPr>
      <w:ind w:right="-144"/>
    </w:pPr>
    <w:rPr>
      <w:sz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podstawowy2">
    <w:name w:val="Body Text 2"/>
    <w:basedOn w:val="Normalny"/>
    <w:qFormat/>
    <w:rPr>
      <w:sz w:val="24"/>
    </w:rPr>
  </w:style>
  <w:style w:type="paragraph" w:styleId="Stopka">
    <w:name w:val="footer"/>
    <w:basedOn w:val="Normalny"/>
    <w:pPr>
      <w:tabs>
        <w:tab w:val="center" w:pos="4536"/>
        <w:tab w:val="right" w:pos="9072"/>
      </w:tabs>
    </w:pPr>
  </w:style>
  <w:style w:type="paragraph" w:styleId="Zwykytekst">
    <w:name w:val="Plain Text"/>
    <w:basedOn w:val="Normalny"/>
    <w:uiPriority w:val="99"/>
    <w:qFormat/>
    <w:rPr>
      <w:rFonts w:ascii="Courier New" w:hAnsi="Courier New"/>
    </w:rPr>
  </w:style>
  <w:style w:type="paragraph" w:styleId="Mapadokumentu">
    <w:name w:val="Document Map"/>
    <w:basedOn w:val="Normalny"/>
    <w:qFormat/>
    <w:pPr>
      <w:shd w:val="clear" w:color="auto" w:fill="000080"/>
    </w:pPr>
    <w:rPr>
      <w:rFonts w:ascii="Tahoma" w:hAnsi="Tahoma"/>
    </w:rPr>
  </w:style>
  <w:style w:type="paragraph" w:styleId="Tekstpodstawowy3">
    <w:name w:val="Body Text 3"/>
    <w:basedOn w:val="Normalny"/>
    <w:qFormat/>
    <w:pPr>
      <w:tabs>
        <w:tab w:val="left" w:pos="284"/>
      </w:tabs>
    </w:pPr>
    <w:rPr>
      <w:sz w:val="28"/>
    </w:rPr>
  </w:style>
  <w:style w:type="paragraph" w:styleId="Tekstpodstawowywcity">
    <w:name w:val="Body Text Indent"/>
    <w:basedOn w:val="Normalny"/>
    <w:pPr>
      <w:tabs>
        <w:tab w:val="left" w:pos="284"/>
        <w:tab w:val="left" w:pos="426"/>
      </w:tabs>
      <w:ind w:left="283" w:hanging="283"/>
    </w:pPr>
    <w:rPr>
      <w:sz w:val="28"/>
    </w:rPr>
  </w:style>
  <w:style w:type="paragraph" w:styleId="Tekstpodstawowywcity2">
    <w:name w:val="Body Text Indent 2"/>
    <w:basedOn w:val="Normalny"/>
    <w:qFormat/>
    <w:pPr>
      <w:tabs>
        <w:tab w:val="left" w:pos="284"/>
        <w:tab w:val="left" w:pos="426"/>
      </w:tabs>
      <w:ind w:left="420" w:hanging="420"/>
    </w:pPr>
    <w:rPr>
      <w:rFonts w:ascii="Garamond" w:hAnsi="Garamond"/>
      <w:sz w:val="28"/>
    </w:rPr>
  </w:style>
  <w:style w:type="paragraph" w:styleId="Tytu">
    <w:name w:val="Title"/>
    <w:basedOn w:val="Normalny"/>
    <w:qFormat/>
    <w:pPr>
      <w:jc w:val="center"/>
    </w:pPr>
    <w:rPr>
      <w:rFonts w:ascii="Garamond" w:hAnsi="Garamond"/>
      <w:b/>
      <w:sz w:val="24"/>
    </w:rPr>
  </w:style>
  <w:style w:type="paragraph" w:styleId="Tekstpodstawowywcity3">
    <w:name w:val="Body Text Indent 3"/>
    <w:basedOn w:val="Normalny"/>
    <w:qFormat/>
    <w:pPr>
      <w:spacing w:after="120"/>
      <w:ind w:left="283"/>
    </w:pPr>
    <w:rPr>
      <w:sz w:val="16"/>
      <w:szCs w:val="16"/>
    </w:rPr>
  </w:style>
  <w:style w:type="paragraph" w:styleId="Tekstdymka">
    <w:name w:val="Balloon Text"/>
    <w:basedOn w:val="Normalny"/>
    <w:qFormat/>
    <w:rPr>
      <w:rFonts w:ascii="Tahoma" w:hAnsi="Tahoma" w:cs="Tahoma"/>
      <w:sz w:val="16"/>
      <w:szCs w:val="16"/>
    </w:rPr>
  </w:style>
  <w:style w:type="paragraph" w:customStyle="1" w:styleId="NormalnyArial">
    <w:name w:val="Normalny + Arial"/>
    <w:basedOn w:val="Normalny"/>
    <w:qFormat/>
    <w:rPr>
      <w:rFonts w:ascii="Arial" w:hAnsi="Arial"/>
      <w:sz w:val="22"/>
    </w:rPr>
  </w:style>
  <w:style w:type="paragraph" w:styleId="Akapitzlist">
    <w:name w:val="List Paragraph"/>
    <w:aliases w:val="Alpha list"/>
    <w:basedOn w:val="Normalny"/>
    <w:link w:val="AkapitzlistZnak"/>
    <w:uiPriority w:val="34"/>
    <w:qFormat/>
    <w:pPr>
      <w:ind w:left="708"/>
    </w:pPr>
  </w:style>
  <w:style w:type="paragraph" w:customStyle="1" w:styleId="ZnakZnak3">
    <w:name w:val="Znak Znak3"/>
    <w:basedOn w:val="Normalny"/>
    <w:qFormat/>
    <w:pPr>
      <w:spacing w:before="240" w:line="360" w:lineRule="auto"/>
      <w:ind w:left="360" w:right="23" w:hanging="431"/>
      <w:jc w:val="both"/>
    </w:pPr>
    <w:rPr>
      <w:rFonts w:ascii="Verdana" w:hAnsi="Verdana"/>
    </w:rPr>
  </w:style>
  <w:style w:type="paragraph" w:styleId="Tekstkomentarza">
    <w:name w:val="annotation text"/>
    <w:basedOn w:val="Normalny"/>
    <w:qFormat/>
    <w:rPr>
      <w:rFonts w:ascii="Arial" w:hAnsi="Arial"/>
    </w:rPr>
  </w:style>
  <w:style w:type="paragraph" w:styleId="Tematkomentarza">
    <w:name w:val="annotation subject"/>
    <w:basedOn w:val="Tekstkomentarza"/>
    <w:qFormat/>
    <w:rPr>
      <w:rFonts w:ascii="Times New Roman" w:hAnsi="Times New Roman"/>
      <w:b/>
      <w:bCs/>
    </w:rPr>
  </w:style>
  <w:style w:type="paragraph" w:customStyle="1" w:styleId="Mapadokumentu1">
    <w:name w:val="Mapa dokumentu1"/>
    <w:basedOn w:val="Normalny"/>
    <w:qFormat/>
    <w:pPr>
      <w:shd w:val="clear" w:color="auto" w:fill="000080"/>
    </w:pPr>
    <w:rPr>
      <w:rFonts w:ascii="Tahoma" w:hAnsi="Tahoma"/>
    </w:rPr>
  </w:style>
  <w:style w:type="paragraph" w:styleId="Poprawka">
    <w:name w:val="Revision"/>
    <w:qFormat/>
  </w:style>
  <w:style w:type="paragraph" w:customStyle="1" w:styleId="Default">
    <w:name w:val="Default"/>
    <w:qFormat/>
    <w:rPr>
      <w:rFonts w:ascii="Calibri" w:eastAsia="Calibri" w:hAnsi="Calibri" w:cs="Calibri"/>
      <w:color w:val="000000"/>
      <w:sz w:val="24"/>
      <w:szCs w:val="24"/>
      <w:lang w:eastAsia="en-US"/>
    </w:rPr>
  </w:style>
  <w:style w:type="paragraph" w:customStyle="1" w:styleId="Zwykytekst1">
    <w:name w:val="Zwykły tekst1"/>
    <w:basedOn w:val="Normalny"/>
    <w:qFormat/>
    <w:pPr>
      <w:suppressAutoHyphens/>
    </w:pPr>
    <w:rPr>
      <w:rFonts w:ascii="Courier New" w:hAnsi="Courier New" w:cs="Courier New"/>
      <w:lang w:val="x-none" w:eastAsia="zh-CN"/>
    </w:rPr>
  </w:style>
  <w:style w:type="paragraph" w:customStyle="1" w:styleId="Zawartoramki">
    <w:name w:val="Zawartość ramki"/>
    <w:basedOn w:val="Normalny"/>
    <w:qFormat/>
  </w:style>
  <w:style w:type="paragraph" w:styleId="Tekstprzypisukocowego">
    <w:name w:val="endnote text"/>
    <w:basedOn w:val="Normalny"/>
    <w:link w:val="TekstprzypisukocowegoZnak"/>
    <w:uiPriority w:val="99"/>
    <w:semiHidden/>
    <w:unhideWhenUsed/>
    <w:rsid w:val="00B47FD1"/>
  </w:style>
  <w:style w:type="character" w:customStyle="1" w:styleId="TekstprzypisukocowegoZnak">
    <w:name w:val="Tekst przypisu końcowego Znak"/>
    <w:basedOn w:val="Domylnaczcionkaakapitu"/>
    <w:link w:val="Tekstprzypisukocowego"/>
    <w:uiPriority w:val="99"/>
    <w:semiHidden/>
    <w:rsid w:val="00B47FD1"/>
  </w:style>
  <w:style w:type="character" w:styleId="Odwoanieprzypisukocowego">
    <w:name w:val="endnote reference"/>
    <w:basedOn w:val="Domylnaczcionkaakapitu"/>
    <w:uiPriority w:val="99"/>
    <w:semiHidden/>
    <w:unhideWhenUsed/>
    <w:rsid w:val="00B47FD1"/>
    <w:rPr>
      <w:vertAlign w:val="superscript"/>
    </w:rPr>
  </w:style>
  <w:style w:type="paragraph" w:customStyle="1" w:styleId="Kolorowalistaakcent11">
    <w:name w:val="Kolorowa lista — akcent 11"/>
    <w:basedOn w:val="Normalny"/>
    <w:rsid w:val="00647AB2"/>
    <w:pPr>
      <w:suppressAutoHyphens/>
      <w:ind w:left="708"/>
    </w:pPr>
    <w:rPr>
      <w:lang w:eastAsia="zh-CN"/>
    </w:rPr>
  </w:style>
  <w:style w:type="character" w:styleId="Hipercze">
    <w:name w:val="Hyperlink"/>
    <w:basedOn w:val="Domylnaczcionkaakapitu"/>
    <w:uiPriority w:val="99"/>
    <w:semiHidden/>
    <w:unhideWhenUsed/>
    <w:rsid w:val="008E2BBA"/>
    <w:rPr>
      <w:color w:val="0000FF"/>
      <w:u w:val="single"/>
    </w:rPr>
  </w:style>
  <w:style w:type="numbering" w:customStyle="1" w:styleId="WWNum5">
    <w:name w:val="WWNum5"/>
    <w:basedOn w:val="Bezlisty"/>
    <w:rsid w:val="00AD3F0B"/>
    <w:pPr>
      <w:numPr>
        <w:numId w:val="19"/>
      </w:numPr>
    </w:pPr>
  </w:style>
  <w:style w:type="paragraph" w:customStyle="1" w:styleId="ZnakZnak1">
    <w:name w:val="Znak Znak1"/>
    <w:basedOn w:val="Normalny"/>
    <w:rsid w:val="000A73FF"/>
    <w:pPr>
      <w:spacing w:line="360" w:lineRule="auto"/>
      <w:jc w:val="both"/>
    </w:pPr>
    <w:rPr>
      <w:rFonts w:ascii="Verdana" w:hAnsi="Verdana"/>
    </w:rPr>
  </w:style>
  <w:style w:type="character" w:customStyle="1" w:styleId="TekstpodstawowyZnak">
    <w:name w:val="Tekst podstawowy Znak"/>
    <w:basedOn w:val="Domylnaczcionkaakapitu"/>
    <w:link w:val="Tekstpodstawowy"/>
    <w:rsid w:val="00523075"/>
    <w:rPr>
      <w:sz w:val="24"/>
    </w:rPr>
  </w:style>
  <w:style w:type="character" w:customStyle="1" w:styleId="AkapitzlistZnak">
    <w:name w:val="Akapit z listą Znak"/>
    <w:aliases w:val="Alpha list Znak"/>
    <w:basedOn w:val="Domylnaczcionkaakapitu"/>
    <w:link w:val="Akapitzlist"/>
    <w:uiPriority w:val="34"/>
    <w:locked/>
    <w:rsid w:val="005478F3"/>
  </w:style>
  <w:style w:type="character" w:customStyle="1" w:styleId="FontStyle22">
    <w:name w:val="Font Style22"/>
    <w:basedOn w:val="Domylnaczcionkaakapitu"/>
    <w:uiPriority w:val="99"/>
    <w:rsid w:val="004067AE"/>
    <w:rPr>
      <w:rFonts w:ascii="Arial" w:hAnsi="Arial" w:cs="Arial" w:hint="default"/>
    </w:rPr>
  </w:style>
  <w:style w:type="character" w:styleId="Uwydatnienie">
    <w:name w:val="Emphasis"/>
    <w:basedOn w:val="Domylnaczcionkaakapitu"/>
    <w:uiPriority w:val="20"/>
    <w:qFormat/>
    <w:rsid w:val="00EA5D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527711">
      <w:bodyDiv w:val="1"/>
      <w:marLeft w:val="0"/>
      <w:marRight w:val="0"/>
      <w:marTop w:val="0"/>
      <w:marBottom w:val="0"/>
      <w:divBdr>
        <w:top w:val="none" w:sz="0" w:space="0" w:color="auto"/>
        <w:left w:val="none" w:sz="0" w:space="0" w:color="auto"/>
        <w:bottom w:val="none" w:sz="0" w:space="0" w:color="auto"/>
        <w:right w:val="none" w:sz="0" w:space="0" w:color="auto"/>
      </w:divBdr>
    </w:div>
    <w:div w:id="445662373">
      <w:bodyDiv w:val="1"/>
      <w:marLeft w:val="0"/>
      <w:marRight w:val="0"/>
      <w:marTop w:val="0"/>
      <w:marBottom w:val="0"/>
      <w:divBdr>
        <w:top w:val="none" w:sz="0" w:space="0" w:color="auto"/>
        <w:left w:val="none" w:sz="0" w:space="0" w:color="auto"/>
        <w:bottom w:val="none" w:sz="0" w:space="0" w:color="auto"/>
        <w:right w:val="none" w:sz="0" w:space="0" w:color="auto"/>
      </w:divBdr>
    </w:div>
    <w:div w:id="881752513">
      <w:bodyDiv w:val="1"/>
      <w:marLeft w:val="0"/>
      <w:marRight w:val="0"/>
      <w:marTop w:val="0"/>
      <w:marBottom w:val="0"/>
      <w:divBdr>
        <w:top w:val="none" w:sz="0" w:space="0" w:color="auto"/>
        <w:left w:val="none" w:sz="0" w:space="0" w:color="auto"/>
        <w:bottom w:val="none" w:sz="0" w:space="0" w:color="auto"/>
        <w:right w:val="none" w:sz="0" w:space="0" w:color="auto"/>
      </w:divBdr>
    </w:div>
    <w:div w:id="1033772507">
      <w:bodyDiv w:val="1"/>
      <w:marLeft w:val="0"/>
      <w:marRight w:val="0"/>
      <w:marTop w:val="0"/>
      <w:marBottom w:val="0"/>
      <w:divBdr>
        <w:top w:val="none" w:sz="0" w:space="0" w:color="auto"/>
        <w:left w:val="none" w:sz="0" w:space="0" w:color="auto"/>
        <w:bottom w:val="none" w:sz="0" w:space="0" w:color="auto"/>
        <w:right w:val="none" w:sz="0" w:space="0" w:color="auto"/>
      </w:divBdr>
    </w:div>
    <w:div w:id="1105611374">
      <w:bodyDiv w:val="1"/>
      <w:marLeft w:val="0"/>
      <w:marRight w:val="0"/>
      <w:marTop w:val="0"/>
      <w:marBottom w:val="0"/>
      <w:divBdr>
        <w:top w:val="none" w:sz="0" w:space="0" w:color="auto"/>
        <w:left w:val="none" w:sz="0" w:space="0" w:color="auto"/>
        <w:bottom w:val="none" w:sz="0" w:space="0" w:color="auto"/>
        <w:right w:val="none" w:sz="0" w:space="0" w:color="auto"/>
      </w:divBdr>
    </w:div>
    <w:div w:id="1157502520">
      <w:bodyDiv w:val="1"/>
      <w:marLeft w:val="0"/>
      <w:marRight w:val="0"/>
      <w:marTop w:val="0"/>
      <w:marBottom w:val="0"/>
      <w:divBdr>
        <w:top w:val="none" w:sz="0" w:space="0" w:color="auto"/>
        <w:left w:val="none" w:sz="0" w:space="0" w:color="auto"/>
        <w:bottom w:val="none" w:sz="0" w:space="0" w:color="auto"/>
        <w:right w:val="none" w:sz="0" w:space="0" w:color="auto"/>
      </w:divBdr>
    </w:div>
    <w:div w:id="1184906780">
      <w:bodyDiv w:val="1"/>
      <w:marLeft w:val="0"/>
      <w:marRight w:val="0"/>
      <w:marTop w:val="0"/>
      <w:marBottom w:val="0"/>
      <w:divBdr>
        <w:top w:val="none" w:sz="0" w:space="0" w:color="auto"/>
        <w:left w:val="none" w:sz="0" w:space="0" w:color="auto"/>
        <w:bottom w:val="none" w:sz="0" w:space="0" w:color="auto"/>
        <w:right w:val="none" w:sz="0" w:space="0" w:color="auto"/>
      </w:divBdr>
    </w:div>
    <w:div w:id="1271626070">
      <w:bodyDiv w:val="1"/>
      <w:marLeft w:val="0"/>
      <w:marRight w:val="0"/>
      <w:marTop w:val="0"/>
      <w:marBottom w:val="0"/>
      <w:divBdr>
        <w:top w:val="none" w:sz="0" w:space="0" w:color="auto"/>
        <w:left w:val="none" w:sz="0" w:space="0" w:color="auto"/>
        <w:bottom w:val="none" w:sz="0" w:space="0" w:color="auto"/>
        <w:right w:val="none" w:sz="0" w:space="0" w:color="auto"/>
      </w:divBdr>
    </w:div>
    <w:div w:id="1369112807">
      <w:bodyDiv w:val="1"/>
      <w:marLeft w:val="0"/>
      <w:marRight w:val="0"/>
      <w:marTop w:val="0"/>
      <w:marBottom w:val="0"/>
      <w:divBdr>
        <w:top w:val="none" w:sz="0" w:space="0" w:color="auto"/>
        <w:left w:val="none" w:sz="0" w:space="0" w:color="auto"/>
        <w:bottom w:val="none" w:sz="0" w:space="0" w:color="auto"/>
        <w:right w:val="none" w:sz="0" w:space="0" w:color="auto"/>
      </w:divBdr>
    </w:div>
    <w:div w:id="1373798135">
      <w:bodyDiv w:val="1"/>
      <w:marLeft w:val="0"/>
      <w:marRight w:val="0"/>
      <w:marTop w:val="0"/>
      <w:marBottom w:val="0"/>
      <w:divBdr>
        <w:top w:val="none" w:sz="0" w:space="0" w:color="auto"/>
        <w:left w:val="none" w:sz="0" w:space="0" w:color="auto"/>
        <w:bottom w:val="none" w:sz="0" w:space="0" w:color="auto"/>
        <w:right w:val="none" w:sz="0" w:space="0" w:color="auto"/>
      </w:divBdr>
    </w:div>
    <w:div w:id="1635595356">
      <w:bodyDiv w:val="1"/>
      <w:marLeft w:val="0"/>
      <w:marRight w:val="0"/>
      <w:marTop w:val="0"/>
      <w:marBottom w:val="0"/>
      <w:divBdr>
        <w:top w:val="none" w:sz="0" w:space="0" w:color="auto"/>
        <w:left w:val="none" w:sz="0" w:space="0" w:color="auto"/>
        <w:bottom w:val="none" w:sz="0" w:space="0" w:color="auto"/>
        <w:right w:val="none" w:sz="0" w:space="0" w:color="auto"/>
      </w:divBdr>
    </w:div>
    <w:div w:id="1878196779">
      <w:bodyDiv w:val="1"/>
      <w:marLeft w:val="0"/>
      <w:marRight w:val="0"/>
      <w:marTop w:val="0"/>
      <w:marBottom w:val="0"/>
      <w:divBdr>
        <w:top w:val="none" w:sz="0" w:space="0" w:color="auto"/>
        <w:left w:val="none" w:sz="0" w:space="0" w:color="auto"/>
        <w:bottom w:val="none" w:sz="0" w:space="0" w:color="auto"/>
        <w:right w:val="none" w:sz="0" w:space="0" w:color="auto"/>
      </w:divBdr>
    </w:div>
    <w:div w:id="1915815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AB74A-221B-48BC-B13E-49D5A1477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13175</Words>
  <Characters>79056</Characters>
  <Application>Microsoft Office Word</Application>
  <DocSecurity>0</DocSecurity>
  <Lines>658</Lines>
  <Paragraphs>184</Paragraphs>
  <ScaleCrop>false</ScaleCrop>
  <HeadingPairs>
    <vt:vector size="2" baseType="variant">
      <vt:variant>
        <vt:lpstr>Tytuł</vt:lpstr>
      </vt:variant>
      <vt:variant>
        <vt:i4>1</vt:i4>
      </vt:variant>
    </vt:vector>
  </HeadingPairs>
  <TitlesOfParts>
    <vt:vector size="1" baseType="lpstr">
      <vt:lpstr>13</vt:lpstr>
    </vt:vector>
  </TitlesOfParts>
  <Company>Petrochemia Płock S.A.</Company>
  <LinksUpToDate>false</LinksUpToDate>
  <CharactersWithSpaces>92047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creator>Ewa Lisicka</dc:creator>
  <cp:lastModifiedBy>Kaleta Katarzyna (PRO)</cp:lastModifiedBy>
  <cp:revision>7</cp:revision>
  <cp:lastPrinted>2018-08-31T10:11:00Z</cp:lastPrinted>
  <dcterms:created xsi:type="dcterms:W3CDTF">2025-11-19T10:18:00Z</dcterms:created>
  <dcterms:modified xsi:type="dcterms:W3CDTF">2025-11-20T10:30:00Z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Petrochemia Płock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